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DF0B13" w14:paraId="6D70FB1D" w14:textId="77777777" w:rsidTr="003114FC">
        <w:trPr>
          <w:cantSplit/>
        </w:trPr>
        <w:tc>
          <w:tcPr>
            <w:tcW w:w="1418" w:type="dxa"/>
            <w:vAlign w:val="center"/>
          </w:tcPr>
          <w:p w14:paraId="117B3051" w14:textId="77777777" w:rsidR="00DF0B13" w:rsidRPr="00DF23FC" w:rsidRDefault="00DF0B13" w:rsidP="003114FC">
            <w:pPr>
              <w:spacing w:before="0"/>
              <w:rPr>
                <w:rFonts w:ascii="Verdana" w:hAnsi="Verdana"/>
                <w:position w:val="6"/>
              </w:rPr>
            </w:pPr>
            <w:r>
              <w:rPr>
                <w:noProof/>
                <w:lang w:val="en-US"/>
              </w:rPr>
              <w:drawing>
                <wp:inline distT="0" distB="0" distL="0" distR="0" wp14:anchorId="1CFBD10A" wp14:editId="038F3EAF">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DF94182" w14:textId="77777777" w:rsidR="00DF0B13" w:rsidRPr="00DF23FC" w:rsidRDefault="00DF0B13" w:rsidP="003114FC">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1E52E6E7" w14:textId="77777777" w:rsidR="00DF0B13" w:rsidRDefault="00DF0B13" w:rsidP="003114FC">
            <w:pPr>
              <w:spacing w:before="0" w:line="240" w:lineRule="atLeast"/>
            </w:pPr>
            <w:r>
              <w:rPr>
                <w:noProof/>
              </w:rPr>
              <w:drawing>
                <wp:inline distT="0" distB="0" distL="0" distR="0" wp14:anchorId="29646F15" wp14:editId="0D063241">
                  <wp:extent cx="1007778" cy="1007778"/>
                  <wp:effectExtent l="0" t="0" r="0" b="0"/>
                  <wp:docPr id="5" name="Picture 5" descr="A black background with a red green and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black background with a red green and blue lin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DF0B13" w:rsidRPr="00617BE4" w14:paraId="48736B99" w14:textId="77777777" w:rsidTr="003114FC">
        <w:trPr>
          <w:cantSplit/>
        </w:trPr>
        <w:tc>
          <w:tcPr>
            <w:tcW w:w="6911" w:type="dxa"/>
            <w:gridSpan w:val="2"/>
            <w:tcBorders>
              <w:bottom w:val="single" w:sz="12" w:space="0" w:color="auto"/>
            </w:tcBorders>
          </w:tcPr>
          <w:p w14:paraId="225E8784" w14:textId="77777777" w:rsidR="00DF0B13" w:rsidRPr="003B2284" w:rsidRDefault="00DF0B13" w:rsidP="003114FC">
            <w:pPr>
              <w:spacing w:before="0" w:after="48" w:line="240" w:lineRule="atLeast"/>
              <w:rPr>
                <w:rFonts w:ascii="Verdana" w:hAnsi="Verdana"/>
                <w:b/>
                <w:smallCaps/>
                <w:sz w:val="20"/>
              </w:rPr>
            </w:pPr>
          </w:p>
        </w:tc>
        <w:tc>
          <w:tcPr>
            <w:tcW w:w="3120" w:type="dxa"/>
            <w:gridSpan w:val="2"/>
            <w:tcBorders>
              <w:bottom w:val="single" w:sz="12" w:space="0" w:color="auto"/>
            </w:tcBorders>
          </w:tcPr>
          <w:p w14:paraId="1F818FB9" w14:textId="77777777" w:rsidR="00DF0B13" w:rsidRPr="00617BE4" w:rsidRDefault="00DF0B13" w:rsidP="003114FC">
            <w:pPr>
              <w:spacing w:before="0" w:line="240" w:lineRule="atLeast"/>
              <w:rPr>
                <w:rFonts w:ascii="Verdana" w:hAnsi="Verdana"/>
                <w:szCs w:val="24"/>
              </w:rPr>
            </w:pPr>
          </w:p>
        </w:tc>
      </w:tr>
      <w:tr w:rsidR="00DF0B13" w:rsidRPr="00C324A8" w14:paraId="00D1A243" w14:textId="77777777" w:rsidTr="003114FC">
        <w:trPr>
          <w:cantSplit/>
        </w:trPr>
        <w:tc>
          <w:tcPr>
            <w:tcW w:w="6911" w:type="dxa"/>
            <w:gridSpan w:val="2"/>
            <w:tcBorders>
              <w:top w:val="single" w:sz="12" w:space="0" w:color="auto"/>
            </w:tcBorders>
          </w:tcPr>
          <w:p w14:paraId="0EF399B0" w14:textId="77777777" w:rsidR="00DF0B13" w:rsidRPr="00C324A8" w:rsidRDefault="00DF0B13" w:rsidP="003114FC">
            <w:pPr>
              <w:spacing w:before="0" w:after="48" w:line="240" w:lineRule="atLeast"/>
              <w:rPr>
                <w:rFonts w:ascii="Verdana" w:hAnsi="Verdana"/>
                <w:b/>
                <w:smallCaps/>
                <w:sz w:val="20"/>
              </w:rPr>
            </w:pPr>
          </w:p>
        </w:tc>
        <w:tc>
          <w:tcPr>
            <w:tcW w:w="3120" w:type="dxa"/>
            <w:gridSpan w:val="2"/>
            <w:tcBorders>
              <w:top w:val="single" w:sz="12" w:space="0" w:color="auto"/>
            </w:tcBorders>
          </w:tcPr>
          <w:p w14:paraId="325BA4E5" w14:textId="3DCC84C8" w:rsidR="00DF0B13" w:rsidRPr="00C324A8" w:rsidRDefault="00D02467" w:rsidP="003114FC">
            <w:pPr>
              <w:spacing w:before="0" w:line="240" w:lineRule="atLeast"/>
              <w:rPr>
                <w:rFonts w:ascii="Verdana" w:hAnsi="Verdana"/>
                <w:sz w:val="20"/>
              </w:rPr>
            </w:pPr>
            <w:r w:rsidRPr="002D4215">
              <w:rPr>
                <w:rFonts w:ascii="Verdana" w:hAnsi="Verdana"/>
                <w:b/>
                <w:bCs/>
                <w:sz w:val="20"/>
              </w:rPr>
              <w:t xml:space="preserve">Doc. </w:t>
            </w:r>
            <w:proofErr w:type="gramStart"/>
            <w:r w:rsidRPr="002D4215">
              <w:rPr>
                <w:rFonts w:ascii="Verdana" w:hAnsi="Verdana"/>
                <w:b/>
                <w:bCs/>
                <w:sz w:val="20"/>
              </w:rPr>
              <w:t>CPG(</w:t>
            </w:r>
            <w:proofErr w:type="gramEnd"/>
            <w:r w:rsidRPr="002D4215">
              <w:rPr>
                <w:rFonts w:ascii="Verdana" w:hAnsi="Verdana"/>
                <w:b/>
                <w:bCs/>
                <w:sz w:val="20"/>
              </w:rPr>
              <w:t>23)0</w:t>
            </w:r>
            <w:r w:rsidR="000A0505">
              <w:rPr>
                <w:rFonts w:ascii="Verdana" w:hAnsi="Verdana"/>
                <w:b/>
                <w:bCs/>
                <w:sz w:val="20"/>
              </w:rPr>
              <w:t>60</w:t>
            </w:r>
            <w:r w:rsidRPr="002D4215">
              <w:rPr>
                <w:rFonts w:ascii="Verdana" w:hAnsi="Verdana"/>
                <w:b/>
                <w:bCs/>
                <w:sz w:val="20"/>
              </w:rPr>
              <w:t xml:space="preserve"> ANNEX</w:t>
            </w:r>
            <w:r w:rsidRPr="00D02467">
              <w:rPr>
                <w:rFonts w:ascii="Verdana" w:hAnsi="Verdana"/>
                <w:b/>
                <w:lang w:val="en-US"/>
              </w:rPr>
              <w:t xml:space="preserve"> </w:t>
            </w:r>
            <w:r w:rsidRPr="002D4215">
              <w:rPr>
                <w:rFonts w:ascii="Verdana" w:hAnsi="Verdana"/>
                <w:b/>
                <w:bCs/>
                <w:sz w:val="20"/>
              </w:rPr>
              <w:t>V-</w:t>
            </w:r>
            <w:r>
              <w:rPr>
                <w:rFonts w:ascii="Verdana" w:hAnsi="Verdana"/>
                <w:b/>
                <w:bCs/>
                <w:sz w:val="20"/>
              </w:rPr>
              <w:t>22D2</w:t>
            </w:r>
          </w:p>
        </w:tc>
      </w:tr>
      <w:tr w:rsidR="00DF0B13" w:rsidRPr="000A0505" w14:paraId="18A3F465" w14:textId="77777777" w:rsidTr="003114FC">
        <w:trPr>
          <w:cantSplit/>
          <w:trHeight w:val="23"/>
        </w:trPr>
        <w:tc>
          <w:tcPr>
            <w:tcW w:w="6911" w:type="dxa"/>
            <w:gridSpan w:val="2"/>
            <w:shd w:val="clear" w:color="auto" w:fill="auto"/>
          </w:tcPr>
          <w:p w14:paraId="054A993E" w14:textId="77777777" w:rsidR="00DF0B13" w:rsidRPr="00841216" w:rsidRDefault="00DF0B13" w:rsidP="003114FC">
            <w:pPr>
              <w:pStyle w:val="Committee"/>
              <w:framePr w:hSpace="0" w:wrap="auto" w:hAnchor="text" w:yAlign="inline"/>
              <w:rPr>
                <w:rFonts w:ascii="Verdana" w:hAnsi="Verdana"/>
                <w:sz w:val="20"/>
                <w:szCs w:val="20"/>
              </w:rPr>
            </w:pPr>
            <w:r w:rsidRPr="00841216">
              <w:rPr>
                <w:rFonts w:ascii="Verdana" w:hAnsi="Verdana"/>
                <w:sz w:val="20"/>
                <w:szCs w:val="20"/>
              </w:rPr>
              <w:t>PLENARY MEETING</w:t>
            </w:r>
          </w:p>
        </w:tc>
        <w:tc>
          <w:tcPr>
            <w:tcW w:w="3120" w:type="dxa"/>
            <w:gridSpan w:val="2"/>
          </w:tcPr>
          <w:p w14:paraId="19E59C25" w14:textId="39F15FAE" w:rsidR="00DF0B13" w:rsidRPr="00D02467" w:rsidRDefault="00DF0B13" w:rsidP="003114FC">
            <w:pPr>
              <w:tabs>
                <w:tab w:val="left" w:pos="851"/>
              </w:tabs>
              <w:spacing w:before="0" w:line="240" w:lineRule="atLeast"/>
              <w:rPr>
                <w:rFonts w:ascii="Verdana" w:hAnsi="Verdana"/>
                <w:sz w:val="20"/>
                <w:lang w:val="it-IT"/>
              </w:rPr>
            </w:pPr>
            <w:r w:rsidRPr="00D02467">
              <w:rPr>
                <w:rFonts w:ascii="Verdana" w:hAnsi="Verdana"/>
                <w:b/>
                <w:sz w:val="20"/>
                <w:lang w:val="it-IT"/>
              </w:rPr>
              <w:t>Addendum 5 to</w:t>
            </w:r>
            <w:r w:rsidRPr="00D02467">
              <w:rPr>
                <w:rFonts w:ascii="Verdana" w:hAnsi="Verdana"/>
                <w:b/>
                <w:sz w:val="20"/>
                <w:lang w:val="it-IT"/>
              </w:rPr>
              <w:br/>
            </w:r>
            <w:proofErr w:type="spellStart"/>
            <w:r w:rsidRPr="00D02467">
              <w:rPr>
                <w:rFonts w:ascii="Verdana" w:hAnsi="Verdana"/>
                <w:b/>
                <w:sz w:val="20"/>
                <w:lang w:val="it-IT"/>
              </w:rPr>
              <w:t>Document</w:t>
            </w:r>
            <w:proofErr w:type="spellEnd"/>
            <w:r w:rsidRPr="00D02467">
              <w:rPr>
                <w:rFonts w:ascii="Verdana" w:hAnsi="Verdana"/>
                <w:b/>
                <w:sz w:val="20"/>
                <w:lang w:val="it-IT"/>
              </w:rPr>
              <w:t xml:space="preserve"> </w:t>
            </w:r>
            <w:proofErr w:type="gramStart"/>
            <w:r w:rsidRPr="00D02467">
              <w:rPr>
                <w:rFonts w:ascii="Verdana" w:hAnsi="Verdana"/>
                <w:b/>
                <w:sz w:val="20"/>
                <w:lang w:val="it-IT"/>
              </w:rPr>
              <w:t>XXXX(</w:t>
            </w:r>
            <w:proofErr w:type="gramEnd"/>
            <w:r w:rsidRPr="00D02467">
              <w:rPr>
                <w:rFonts w:ascii="Verdana" w:hAnsi="Verdana"/>
                <w:b/>
                <w:sz w:val="20"/>
                <w:lang w:val="it-IT"/>
              </w:rPr>
              <w:t>Add.22)-E</w:t>
            </w:r>
          </w:p>
        </w:tc>
      </w:tr>
      <w:tr w:rsidR="00DF0B13" w:rsidRPr="00C324A8" w14:paraId="047EAD78" w14:textId="77777777" w:rsidTr="003114FC">
        <w:trPr>
          <w:cantSplit/>
          <w:trHeight w:val="23"/>
        </w:trPr>
        <w:tc>
          <w:tcPr>
            <w:tcW w:w="6911" w:type="dxa"/>
            <w:gridSpan w:val="2"/>
            <w:shd w:val="clear" w:color="auto" w:fill="auto"/>
          </w:tcPr>
          <w:p w14:paraId="64E37CB2" w14:textId="77777777" w:rsidR="00DF0B13" w:rsidRPr="00D02467" w:rsidRDefault="00DF0B13" w:rsidP="003114FC">
            <w:pPr>
              <w:tabs>
                <w:tab w:val="left" w:pos="851"/>
              </w:tabs>
              <w:spacing w:before="0" w:line="240" w:lineRule="atLeast"/>
              <w:rPr>
                <w:rFonts w:ascii="Verdana" w:hAnsi="Verdana"/>
                <w:b/>
                <w:sz w:val="20"/>
                <w:lang w:val="it-IT"/>
              </w:rPr>
            </w:pPr>
          </w:p>
        </w:tc>
        <w:tc>
          <w:tcPr>
            <w:tcW w:w="3120" w:type="dxa"/>
            <w:gridSpan w:val="2"/>
          </w:tcPr>
          <w:p w14:paraId="063398EF" w14:textId="77777777" w:rsidR="00DF0B13" w:rsidRPr="00841216" w:rsidRDefault="00DF0B13" w:rsidP="003114FC">
            <w:pPr>
              <w:tabs>
                <w:tab w:val="left" w:pos="993"/>
              </w:tabs>
              <w:spacing w:before="0"/>
              <w:rPr>
                <w:rFonts w:ascii="Verdana" w:hAnsi="Verdana"/>
                <w:sz w:val="20"/>
              </w:rPr>
            </w:pPr>
            <w:r w:rsidRPr="00841216">
              <w:rPr>
                <w:rFonts w:ascii="Verdana" w:hAnsi="Verdana"/>
                <w:b/>
                <w:sz w:val="20"/>
              </w:rPr>
              <w:t>3 August 2023</w:t>
            </w:r>
          </w:p>
        </w:tc>
      </w:tr>
      <w:tr w:rsidR="00DF0B13" w:rsidRPr="00C324A8" w14:paraId="323408F5" w14:textId="77777777" w:rsidTr="003114FC">
        <w:trPr>
          <w:cantSplit/>
          <w:trHeight w:val="23"/>
        </w:trPr>
        <w:tc>
          <w:tcPr>
            <w:tcW w:w="6911" w:type="dxa"/>
            <w:gridSpan w:val="2"/>
            <w:shd w:val="clear" w:color="auto" w:fill="auto"/>
          </w:tcPr>
          <w:p w14:paraId="0AD18141" w14:textId="77777777" w:rsidR="00DF0B13" w:rsidRPr="00841216" w:rsidRDefault="00DF0B13" w:rsidP="003114FC">
            <w:pPr>
              <w:tabs>
                <w:tab w:val="left" w:pos="851"/>
              </w:tabs>
              <w:spacing w:before="0" w:line="240" w:lineRule="atLeast"/>
              <w:rPr>
                <w:rFonts w:ascii="Verdana" w:hAnsi="Verdana"/>
                <w:sz w:val="20"/>
              </w:rPr>
            </w:pPr>
          </w:p>
        </w:tc>
        <w:tc>
          <w:tcPr>
            <w:tcW w:w="3120" w:type="dxa"/>
            <w:gridSpan w:val="2"/>
          </w:tcPr>
          <w:p w14:paraId="225857FB" w14:textId="77777777" w:rsidR="00DF0B13" w:rsidRPr="00841216" w:rsidRDefault="00DF0B13" w:rsidP="003114FC">
            <w:pPr>
              <w:tabs>
                <w:tab w:val="left" w:pos="993"/>
              </w:tabs>
              <w:spacing w:before="0"/>
              <w:rPr>
                <w:rFonts w:ascii="Verdana" w:hAnsi="Verdana"/>
                <w:b/>
                <w:sz w:val="20"/>
              </w:rPr>
            </w:pPr>
            <w:r w:rsidRPr="00841216">
              <w:rPr>
                <w:rFonts w:ascii="Verdana" w:hAnsi="Verdana"/>
                <w:b/>
                <w:sz w:val="20"/>
              </w:rPr>
              <w:t>Original: English</w:t>
            </w:r>
          </w:p>
        </w:tc>
      </w:tr>
      <w:tr w:rsidR="00DF0B13" w:rsidRPr="00C324A8" w14:paraId="233714D1" w14:textId="77777777" w:rsidTr="003114FC">
        <w:trPr>
          <w:cantSplit/>
          <w:trHeight w:val="23"/>
        </w:trPr>
        <w:tc>
          <w:tcPr>
            <w:tcW w:w="10031" w:type="dxa"/>
            <w:gridSpan w:val="4"/>
            <w:shd w:val="clear" w:color="auto" w:fill="auto"/>
          </w:tcPr>
          <w:p w14:paraId="11487181" w14:textId="77777777" w:rsidR="00DF0B13" w:rsidRPr="00C324A8" w:rsidRDefault="00DF0B13" w:rsidP="003114FC">
            <w:pPr>
              <w:tabs>
                <w:tab w:val="left" w:pos="993"/>
              </w:tabs>
              <w:spacing w:before="0"/>
              <w:rPr>
                <w:rFonts w:ascii="Verdana" w:hAnsi="Verdana"/>
                <w:b/>
                <w:sz w:val="20"/>
              </w:rPr>
            </w:pPr>
          </w:p>
        </w:tc>
      </w:tr>
      <w:tr w:rsidR="00DF0B13" w:rsidRPr="00C324A8" w14:paraId="41D1A3F3" w14:textId="77777777" w:rsidTr="003114FC">
        <w:trPr>
          <w:cantSplit/>
          <w:trHeight w:val="23"/>
        </w:trPr>
        <w:tc>
          <w:tcPr>
            <w:tcW w:w="10031" w:type="dxa"/>
            <w:gridSpan w:val="4"/>
            <w:shd w:val="clear" w:color="auto" w:fill="auto"/>
          </w:tcPr>
          <w:p w14:paraId="13265D30" w14:textId="77777777" w:rsidR="00DF0B13" w:rsidRDefault="00DF0B13" w:rsidP="003114FC">
            <w:pPr>
              <w:pStyle w:val="Source"/>
            </w:pPr>
            <w:r>
              <w:t>European Common Proposals</w:t>
            </w:r>
          </w:p>
        </w:tc>
      </w:tr>
      <w:tr w:rsidR="00DF0B13" w:rsidRPr="00C324A8" w14:paraId="59DCD824" w14:textId="77777777" w:rsidTr="003114FC">
        <w:trPr>
          <w:cantSplit/>
          <w:trHeight w:val="23"/>
        </w:trPr>
        <w:tc>
          <w:tcPr>
            <w:tcW w:w="10031" w:type="dxa"/>
            <w:gridSpan w:val="4"/>
            <w:shd w:val="clear" w:color="auto" w:fill="auto"/>
          </w:tcPr>
          <w:p w14:paraId="228B6CE2" w14:textId="77777777" w:rsidR="00DF0B13" w:rsidRDefault="00DF0B13" w:rsidP="003114FC">
            <w:pPr>
              <w:pStyle w:val="Title1"/>
            </w:pPr>
            <w:r>
              <w:t>Proposals for the work of the conference</w:t>
            </w:r>
          </w:p>
        </w:tc>
      </w:tr>
      <w:tr w:rsidR="00DF0B13" w:rsidRPr="00C324A8" w14:paraId="6A2C8CA9" w14:textId="77777777" w:rsidTr="003114FC">
        <w:trPr>
          <w:cantSplit/>
          <w:trHeight w:val="23"/>
        </w:trPr>
        <w:tc>
          <w:tcPr>
            <w:tcW w:w="10031" w:type="dxa"/>
            <w:gridSpan w:val="4"/>
            <w:shd w:val="clear" w:color="auto" w:fill="auto"/>
          </w:tcPr>
          <w:p w14:paraId="085CC635" w14:textId="77777777" w:rsidR="00DF0B13" w:rsidRDefault="00DF0B13" w:rsidP="003114FC">
            <w:pPr>
              <w:pStyle w:val="Title2"/>
            </w:pPr>
          </w:p>
        </w:tc>
      </w:tr>
      <w:tr w:rsidR="00DF0B13" w:rsidRPr="00C324A8" w14:paraId="57654F8E" w14:textId="77777777" w:rsidTr="003114FC">
        <w:trPr>
          <w:cantSplit/>
          <w:trHeight w:val="23"/>
        </w:trPr>
        <w:tc>
          <w:tcPr>
            <w:tcW w:w="10031" w:type="dxa"/>
            <w:gridSpan w:val="4"/>
            <w:shd w:val="clear" w:color="auto" w:fill="auto"/>
          </w:tcPr>
          <w:p w14:paraId="4A1D0C15" w14:textId="77777777" w:rsidR="00DF0B13" w:rsidRDefault="00DF0B13" w:rsidP="003114FC">
            <w:pPr>
              <w:pStyle w:val="Agendaitem"/>
            </w:pPr>
            <w:r>
              <w:t>Agenda item 7(D2)</w:t>
            </w:r>
          </w:p>
        </w:tc>
      </w:tr>
    </w:tbl>
    <w:p w14:paraId="64A9D0D4" w14:textId="77777777" w:rsidR="00DF0B13" w:rsidRPr="007341B9" w:rsidRDefault="00DF0B13" w:rsidP="00DF0B13">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61BD317A" w14:textId="77777777" w:rsidR="00DF0B13" w:rsidRPr="009A5BC8" w:rsidRDefault="00DF0B13" w:rsidP="00DF0B13">
      <w:r>
        <w:t xml:space="preserve">7(D2) </w:t>
      </w:r>
      <w:r>
        <w:tab/>
        <w:t xml:space="preserve">Topic D2 - </w:t>
      </w:r>
      <w:r w:rsidRPr="00615E68">
        <w:t xml:space="preserve">New </w:t>
      </w:r>
      <w:r>
        <w:t xml:space="preserve">RR </w:t>
      </w:r>
      <w:r w:rsidRPr="00615E68">
        <w:t xml:space="preserve">Appendix </w:t>
      </w:r>
      <w:r w:rsidRPr="00A73FB0">
        <w:rPr>
          <w:b/>
          <w:bCs/>
        </w:rPr>
        <w:t>4</w:t>
      </w:r>
      <w:r w:rsidRPr="00615E68">
        <w:t xml:space="preserve"> parameters for Rec</w:t>
      </w:r>
      <w:r>
        <w:t>ommendation</w:t>
      </w:r>
      <w:r w:rsidRPr="00615E68">
        <w:t xml:space="preserve"> ITU-R S.1503 updates</w:t>
      </w:r>
    </w:p>
    <w:p w14:paraId="321FF4B5" w14:textId="77777777" w:rsidR="00DF0B13" w:rsidRPr="00CF1684" w:rsidRDefault="00DF0B13" w:rsidP="00DF0B13">
      <w:pPr>
        <w:pStyle w:val="Headingb"/>
        <w:rPr>
          <w:lang w:val="en-US"/>
        </w:rPr>
      </w:pPr>
      <w:r w:rsidRPr="00CF1684">
        <w:rPr>
          <w:lang w:val="en-US"/>
        </w:rPr>
        <w:t>Introduction</w:t>
      </w:r>
    </w:p>
    <w:p w14:paraId="0EFB8000" w14:textId="77777777" w:rsidR="00DF0B13" w:rsidRDefault="00DF0B13" w:rsidP="00DF0B13">
      <w:r>
        <w:t xml:space="preserve">WRC-23 agenda item 7 Topic D2 addresses modification of RR Appendix </w:t>
      </w:r>
      <w:r w:rsidRPr="008F2C91">
        <w:rPr>
          <w:b/>
          <w:bCs/>
        </w:rPr>
        <w:t>4</w:t>
      </w:r>
      <w:r>
        <w:t xml:space="preserve"> data items to support implementation of a revision to Recommendation ITU-R S.1503-3.</w:t>
      </w:r>
    </w:p>
    <w:p w14:paraId="616A34F9" w14:textId="77777777" w:rsidR="00DF0B13" w:rsidRDefault="00DF0B13" w:rsidP="00DF0B13">
      <w:r>
        <w:t>The ITU-R Study Group 4 meeting on the 7</w:t>
      </w:r>
      <w:r w:rsidRPr="00BB3E6B">
        <w:rPr>
          <w:vertAlign w:val="superscript"/>
        </w:rPr>
        <w:t>th</w:t>
      </w:r>
      <w:r>
        <w:t xml:space="preserve"> of July 2023 agreed a revision to Recommendation ITU-R S.1503-3 titled “Functional description to be used in developing software tools for determining conformity of non-geostationary-satellite orbit fixed-satellite service systems or networks with limits contained in Article </w:t>
      </w:r>
      <w:r w:rsidRPr="008F2C91">
        <w:rPr>
          <w:b/>
          <w:bCs/>
        </w:rPr>
        <w:t>22</w:t>
      </w:r>
      <w:r>
        <w:t xml:space="preserve"> of the Radio Regulations” </w:t>
      </w:r>
      <w:r w:rsidRPr="00B024A8">
        <w:t>sent for formal adoption and approval</w:t>
      </w:r>
      <w:r>
        <w:t xml:space="preserve">. Some of the changes in this revision require additional or modified RR Appendix </w:t>
      </w:r>
      <w:r w:rsidRPr="008F2C91">
        <w:rPr>
          <w:b/>
          <w:bCs/>
        </w:rPr>
        <w:t>4</w:t>
      </w:r>
      <w:r>
        <w:t xml:space="preserve"> data items in order to be implemented in practice. </w:t>
      </w:r>
    </w:p>
    <w:p w14:paraId="427F1E68" w14:textId="77777777" w:rsidR="00DF0B13" w:rsidRPr="00CF1684" w:rsidRDefault="00DF0B13" w:rsidP="00DF0B13">
      <w:pPr>
        <w:pStyle w:val="Headingb"/>
        <w:rPr>
          <w:lang w:val="en-US"/>
        </w:rPr>
      </w:pPr>
      <w:r w:rsidRPr="00CF1684">
        <w:rPr>
          <w:lang w:val="en-US"/>
        </w:rPr>
        <w:t>Proposals</w:t>
      </w:r>
    </w:p>
    <w:p w14:paraId="21BE4F7A" w14:textId="77777777" w:rsidR="00DF0B13" w:rsidRPr="00AB288D" w:rsidRDefault="00DF0B13" w:rsidP="00DF0B13">
      <w:pPr>
        <w:tabs>
          <w:tab w:val="clear" w:pos="1134"/>
          <w:tab w:val="clear" w:pos="1871"/>
          <w:tab w:val="clear" w:pos="2268"/>
        </w:tabs>
        <w:overflowPunct/>
        <w:autoSpaceDE/>
        <w:autoSpaceDN/>
        <w:adjustRightInd/>
        <w:spacing w:before="0"/>
        <w:textAlignment w:val="auto"/>
      </w:pPr>
      <w:r w:rsidRPr="00AB288D">
        <w:br w:type="page"/>
      </w:r>
    </w:p>
    <w:p w14:paraId="20167C7E" w14:textId="77777777" w:rsidR="00346EEE" w:rsidRPr="00107360" w:rsidRDefault="008F2C91" w:rsidP="00496979">
      <w:pPr>
        <w:pStyle w:val="AppendixNo"/>
        <w:spacing w:before="0"/>
      </w:pPr>
      <w:bookmarkStart w:id="0" w:name="_Toc42084135"/>
      <w:bookmarkStart w:id="1" w:name="_Hlk141981940"/>
      <w:r w:rsidRPr="00107360">
        <w:lastRenderedPageBreak/>
        <w:t xml:space="preserve">APPENDIX </w:t>
      </w:r>
      <w:r w:rsidRPr="00494285">
        <w:rPr>
          <w:rStyle w:val="href"/>
        </w:rPr>
        <w:t>4</w:t>
      </w:r>
      <w:r w:rsidRPr="00107360">
        <w:t xml:space="preserve"> (</w:t>
      </w:r>
      <w:r w:rsidRPr="003A053B">
        <w:t>REV</w:t>
      </w:r>
      <w:r>
        <w:t>.WRC</w:t>
      </w:r>
      <w:r>
        <w:noBreakHyphen/>
      </w:r>
      <w:r w:rsidRPr="00107360">
        <w:t>1</w:t>
      </w:r>
      <w:r>
        <w:t>9</w:t>
      </w:r>
      <w:r w:rsidRPr="00107360">
        <w:t>)</w:t>
      </w:r>
      <w:bookmarkEnd w:id="0"/>
    </w:p>
    <w:p w14:paraId="19B2AA78" w14:textId="77777777" w:rsidR="00346EEE" w:rsidRPr="00821BE4" w:rsidRDefault="008F2C91" w:rsidP="00496979">
      <w:pPr>
        <w:pStyle w:val="Appendixtitle"/>
        <w:keepNext w:val="0"/>
        <w:keepLines w:val="0"/>
      </w:pPr>
      <w:bookmarkStart w:id="2" w:name="_Toc328648889"/>
      <w:bookmarkStart w:id="3" w:name="_Toc42084136"/>
      <w:r w:rsidRPr="00821BE4">
        <w:t>Consolidated list and tables of characteristics for use in the</w:t>
      </w:r>
      <w:r w:rsidRPr="00821BE4">
        <w:br/>
        <w:t>application of the procedures of Chapter III</w:t>
      </w:r>
      <w:bookmarkEnd w:id="2"/>
      <w:bookmarkEnd w:id="3"/>
    </w:p>
    <w:p w14:paraId="76427603" w14:textId="77777777" w:rsidR="00346EEE" w:rsidRPr="00F5119C" w:rsidRDefault="008F2C91" w:rsidP="00496979">
      <w:pPr>
        <w:pStyle w:val="AnnexNo"/>
      </w:pPr>
      <w:bookmarkStart w:id="4" w:name="_Toc42084139"/>
      <w:r w:rsidRPr="00F5119C">
        <w:t>ANNEX 2</w:t>
      </w:r>
      <w:bookmarkEnd w:id="4"/>
    </w:p>
    <w:p w14:paraId="6EB648AC" w14:textId="5DD97A25" w:rsidR="00346EEE" w:rsidRPr="001B7EA4" w:rsidRDefault="008F2C91" w:rsidP="00496979">
      <w:pPr>
        <w:pStyle w:val="Annextitle"/>
      </w:pPr>
      <w:bookmarkStart w:id="5" w:name="_Toc328648893"/>
      <w:bookmarkStart w:id="6" w:name="_Toc42084140"/>
      <w:r w:rsidRPr="001B7EA4">
        <w:t>Characteristics of satellite networks, earth stations</w:t>
      </w:r>
      <w:r w:rsidRPr="001B7EA4">
        <w:br/>
        <w:t>or radio astronomy stations</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5"/>
      <w:bookmarkEnd w:id="6"/>
    </w:p>
    <w:p w14:paraId="620EEACA" w14:textId="77777777" w:rsidR="00346EEE" w:rsidRPr="004046E7" w:rsidRDefault="008F2C91" w:rsidP="00496979">
      <w:pPr>
        <w:pStyle w:val="Headingb"/>
        <w:rPr>
          <w:lang w:val="en-GB"/>
        </w:rPr>
      </w:pPr>
      <w:r w:rsidRPr="004046E7">
        <w:rPr>
          <w:lang w:val="en-GB"/>
        </w:rPr>
        <w:t>Footnotes to Tables A, B, C and D</w:t>
      </w:r>
    </w:p>
    <w:p w14:paraId="71522E68" w14:textId="77777777" w:rsidR="005962CA" w:rsidRDefault="005962CA">
      <w:pPr>
        <w:sectPr w:rsidR="005962CA">
          <w:headerReference w:type="even" r:id="rId14"/>
          <w:headerReference w:type="default" r:id="rId15"/>
          <w:footerReference w:type="even" r:id="rId16"/>
          <w:footerReference w:type="default" r:id="rId17"/>
          <w:headerReference w:type="first" r:id="rId18"/>
          <w:footerReference w:type="first" r:id="rId19"/>
          <w:pgSz w:w="11907" w:h="16840" w:code="9"/>
          <w:pgMar w:top="1418" w:right="1134" w:bottom="1134" w:left="1134" w:header="567" w:footer="567" w:gutter="0"/>
          <w:cols w:space="720"/>
          <w:titlePg/>
          <w:docGrid w:linePitch="326"/>
        </w:sectPr>
      </w:pPr>
    </w:p>
    <w:p w14:paraId="78CB429D" w14:textId="7F4CE297" w:rsidR="005962CA" w:rsidRDefault="008F2C91">
      <w:pPr>
        <w:pStyle w:val="Proposal"/>
      </w:pPr>
      <w:r>
        <w:lastRenderedPageBreak/>
        <w:t>MOD</w:t>
      </w:r>
      <w:r>
        <w:tab/>
        <w:t>EUR/</w:t>
      </w:r>
      <w:r w:rsidR="00EE3AC2">
        <w:t>XXXX</w:t>
      </w:r>
      <w:r>
        <w:t>A22A5/1</w:t>
      </w:r>
    </w:p>
    <w:p w14:paraId="28C78489" w14:textId="77777777" w:rsidR="00346EEE" w:rsidRDefault="008F2C91" w:rsidP="009B0935">
      <w:pPr>
        <w:pStyle w:val="TableNo"/>
        <w:ind w:right="12326"/>
        <w:rPr>
          <w:b/>
          <w:bCs/>
        </w:rPr>
      </w:pPr>
      <w:r>
        <w:rPr>
          <w:b/>
          <w:bCs/>
        </w:rPr>
        <w:t>TABLE A</w:t>
      </w:r>
    </w:p>
    <w:p w14:paraId="09344D38" w14:textId="2667A681" w:rsidR="00346EEE" w:rsidRDefault="008F2C91" w:rsidP="009B0935">
      <w:pPr>
        <w:pStyle w:val="Tabletitle"/>
        <w:ind w:right="12326"/>
      </w:pPr>
      <w:r>
        <w:t>GENERAL CHARACTERISTICS OF THE SATELLITE NETWORK OR SYSTEM,</w:t>
      </w:r>
      <w:r>
        <w:br/>
        <w:t xml:space="preserve">EARTH STATION OR RADIO ASTRONOMY STATION </w:t>
      </w:r>
      <w:r>
        <w:rPr>
          <w:color w:val="000000"/>
          <w:sz w:val="16"/>
        </w:rPr>
        <w:t>    </w:t>
      </w:r>
      <w:r>
        <w:rPr>
          <w:rFonts w:ascii="Times New Roman"/>
          <w:b w:val="0"/>
          <w:bCs/>
          <w:color w:val="000000"/>
          <w:sz w:val="16"/>
        </w:rPr>
        <w:t>(Rev.WRC</w:t>
      </w:r>
      <w:r>
        <w:rPr>
          <w:rFonts w:ascii="Times New Roman"/>
          <w:b w:val="0"/>
          <w:bCs/>
          <w:color w:val="000000"/>
          <w:sz w:val="16"/>
        </w:rPr>
        <w:noBreakHyphen/>
      </w:r>
      <w:del w:id="7" w:author="PTB" w:date="2022-12-08T11:42:00Z">
        <w:r w:rsidDel="00EE3AC2">
          <w:rPr>
            <w:rFonts w:ascii="Times New Roman"/>
            <w:b w:val="0"/>
            <w:bCs/>
            <w:color w:val="000000"/>
            <w:sz w:val="16"/>
          </w:rPr>
          <w:delText>19</w:delText>
        </w:r>
      </w:del>
      <w:ins w:id="8" w:author="PTB" w:date="2022-12-08T11:42:00Z">
        <w:r w:rsidR="00EE3AC2">
          <w:rPr>
            <w:rFonts w:ascii="Times New Roman"/>
            <w:b w:val="0"/>
            <w:bCs/>
            <w:color w:val="000000"/>
            <w:sz w:val="16"/>
          </w:rPr>
          <w:t>23</w:t>
        </w:r>
      </w:ins>
      <w:r>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0B04C2" w14:paraId="3A5347F5" w14:textId="77777777" w:rsidTr="005A426A">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368321D4" w14:textId="77777777" w:rsidR="00346EEE" w:rsidRDefault="008F2C91" w:rsidP="00046830">
            <w:pPr>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5FB59C9A" w14:textId="77777777" w:rsidR="00346EEE" w:rsidRDefault="008F2C91" w:rsidP="00046830">
            <w:pPr>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rPr>
              <w:t xml:space="preserve">A </w:t>
            </w:r>
            <w:r>
              <w:rPr>
                <w:rFonts w:asciiTheme="majorBidi" w:hAnsiTheme="majorBidi" w:cstheme="majorBidi"/>
                <w:b/>
                <w:bCs/>
                <w:i/>
                <w:iCs/>
                <w:sz w:val="16"/>
                <w:szCs w:val="16"/>
                <w:vertAlign w:val="superscript"/>
                <w:lang w:val="en-US"/>
              </w:rPr>
              <w:t>_</w:t>
            </w:r>
            <w:r>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5545B0F0" w14:textId="77777777" w:rsidR="00346EEE" w:rsidRDefault="008F2C91" w:rsidP="00046830">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6DA1BDBA" w14:textId="77777777" w:rsidR="00346EEE" w:rsidRDefault="008F2C91" w:rsidP="00046830">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70F880E7" w14:textId="77777777" w:rsidR="00346EEE" w:rsidRDefault="008F2C91"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08761356" w14:textId="77777777" w:rsidR="00346EEE" w:rsidRDefault="008F2C91" w:rsidP="00D53BD3">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34D06FA2" w14:textId="77777777" w:rsidR="00346EEE" w:rsidRDefault="008F2C91"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3B5765D4" w14:textId="77777777" w:rsidR="00346EEE" w:rsidRDefault="008F2C91"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22EA56E6" w14:textId="77777777" w:rsidR="00346EEE" w:rsidRDefault="008F2C91"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in the broadcasting-satellite service under </w:t>
            </w:r>
            <w:r>
              <w:rPr>
                <w:rFonts w:asciiTheme="majorBidi" w:hAnsiTheme="majorBidi" w:cstheme="majorBidi"/>
                <w:b/>
                <w:bCs/>
                <w:sz w:val="16"/>
                <w:szCs w:val="16"/>
                <w:lang w:val="en-US"/>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13148A14" w14:textId="77777777" w:rsidR="00346EEE" w:rsidRDefault="008F2C91" w:rsidP="00046830">
            <w:pPr>
              <w:spacing w:before="0" w:line="18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1601D08C" w14:textId="77777777" w:rsidR="00346EEE" w:rsidRDefault="008F2C91" w:rsidP="00046830">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7" w:type="dxa"/>
            <w:tcBorders>
              <w:top w:val="single" w:sz="12" w:space="0" w:color="auto"/>
              <w:left w:val="nil"/>
              <w:bottom w:val="single" w:sz="12" w:space="0" w:color="auto"/>
              <w:right w:val="nil"/>
            </w:tcBorders>
            <w:textDirection w:val="btLr"/>
            <w:vAlign w:val="center"/>
            <w:hideMark/>
          </w:tcPr>
          <w:p w14:paraId="5EAA55F0" w14:textId="77777777" w:rsidR="00346EEE" w:rsidRDefault="008F2C91"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47AFB22D" w14:textId="77777777" w:rsidR="00346EEE" w:rsidRDefault="008F2C91" w:rsidP="00046830">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0B04C2" w14:paraId="295E6881" w14:textId="77777777" w:rsidTr="005A426A">
        <w:trPr>
          <w:cantSplit/>
          <w:jc w:val="center"/>
        </w:trPr>
        <w:tc>
          <w:tcPr>
            <w:tcW w:w="1178" w:type="dxa"/>
            <w:tcBorders>
              <w:top w:val="nil"/>
              <w:left w:val="single" w:sz="12" w:space="0" w:color="auto"/>
              <w:bottom w:val="single" w:sz="4" w:space="0" w:color="auto"/>
              <w:right w:val="double" w:sz="6" w:space="0" w:color="auto"/>
            </w:tcBorders>
          </w:tcPr>
          <w:p w14:paraId="09549644" w14:textId="5AF13ED7" w:rsidR="00346EEE" w:rsidRPr="00BC7559" w:rsidRDefault="00EE3AC2" w:rsidP="00046830">
            <w:pPr>
              <w:tabs>
                <w:tab w:val="left" w:pos="720"/>
              </w:tabs>
              <w:overflowPunct/>
              <w:autoSpaceDE/>
              <w:adjustRightInd/>
              <w:spacing w:before="40" w:after="40"/>
              <w:rPr>
                <w:rFonts w:asciiTheme="majorBidi" w:hAnsiTheme="majorBidi" w:cstheme="majorBidi"/>
                <w:sz w:val="16"/>
                <w:szCs w:val="16"/>
                <w:lang w:val="en-US"/>
              </w:rPr>
            </w:pPr>
            <w:r>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tcPr>
          <w:p w14:paraId="0D156421" w14:textId="3F09AA7C" w:rsidR="00346EEE" w:rsidRDefault="00EE3AC2" w:rsidP="00046830">
            <w:pPr>
              <w:spacing w:before="40" w:after="40"/>
              <w:ind w:left="170"/>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08AF0D06" w14:textId="589EEA01" w:rsidR="00346EEE" w:rsidRDefault="00EE3AC2" w:rsidP="00046830">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E935A26" w14:textId="768560E2" w:rsidR="00346EEE" w:rsidRDefault="00EE3AC2" w:rsidP="00046830">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5F63BC5" w14:textId="743B62D7" w:rsidR="00346EEE" w:rsidRDefault="00EE3AC2" w:rsidP="00046830">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425FD7D9" w14:textId="4BC23338"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71E86D28" w14:textId="68A4AC73"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7CB082C0" w14:textId="452BDA80"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A94FD42" w14:textId="4DFF8E46"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0C48A0B" w14:textId="2A212C7C"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6EF0A342" w14:textId="7375FF33"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tcPr>
          <w:p w14:paraId="20B3FDF6" w14:textId="5230E179" w:rsidR="00346EEE" w:rsidRDefault="00EE3AC2" w:rsidP="00046830">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342277E5" w14:textId="06D71065" w:rsidR="00346EEE" w:rsidRDefault="00EE3AC2"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r>
      <w:tr w:rsidR="000B04C2" w14:paraId="2A7E1057" w14:textId="77777777" w:rsidTr="005A426A">
        <w:trPr>
          <w:jc w:val="center"/>
        </w:trPr>
        <w:tc>
          <w:tcPr>
            <w:tcW w:w="1178" w:type="dxa"/>
            <w:tcBorders>
              <w:top w:val="single" w:sz="12" w:space="0" w:color="auto"/>
              <w:left w:val="single" w:sz="12" w:space="0" w:color="auto"/>
              <w:bottom w:val="single" w:sz="4" w:space="0" w:color="auto"/>
              <w:right w:val="double" w:sz="6" w:space="0" w:color="auto"/>
            </w:tcBorders>
            <w:hideMark/>
          </w:tcPr>
          <w:p w14:paraId="25DBEE50" w14:textId="77777777" w:rsidR="00346EEE" w:rsidRDefault="008F2C91" w:rsidP="0004683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A.14</w:t>
            </w:r>
          </w:p>
        </w:tc>
        <w:tc>
          <w:tcPr>
            <w:tcW w:w="8012" w:type="dxa"/>
            <w:tcBorders>
              <w:top w:val="single" w:sz="12" w:space="0" w:color="auto"/>
              <w:left w:val="nil"/>
              <w:bottom w:val="single" w:sz="4" w:space="0" w:color="auto"/>
              <w:right w:val="double" w:sz="4" w:space="0" w:color="auto"/>
            </w:tcBorders>
            <w:hideMark/>
          </w:tcPr>
          <w:p w14:paraId="0152378D" w14:textId="77777777" w:rsidR="00346EEE" w:rsidRDefault="008F2C91" w:rsidP="0004683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FOR STATIONS OPERATING IN A FREQUENCY BAND SUBJECT TO Nos. 22.5C, 22.5D, 22.5F OR 22.5L: SPECTRUM MASKS</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4A29D073" w14:textId="77777777" w:rsidR="00346EEE" w:rsidRDefault="00346EEE" w:rsidP="00046830">
            <w:pPr>
              <w:spacing w:before="40" w:after="40"/>
              <w:rPr>
                <w:rFonts w:asciiTheme="majorBidi" w:hAnsiTheme="majorBidi" w:cstheme="majorBidi"/>
                <w:b/>
                <w:bCs/>
                <w:sz w:val="18"/>
                <w:szCs w:val="18"/>
                <w:lang w:val="en-US"/>
              </w:rPr>
            </w:pPr>
          </w:p>
        </w:tc>
        <w:tc>
          <w:tcPr>
            <w:tcW w:w="1357" w:type="dxa"/>
            <w:tcBorders>
              <w:top w:val="single" w:sz="12" w:space="0" w:color="auto"/>
              <w:left w:val="nil"/>
              <w:bottom w:val="single" w:sz="4" w:space="0" w:color="auto"/>
              <w:right w:val="double" w:sz="6" w:space="0" w:color="auto"/>
            </w:tcBorders>
            <w:hideMark/>
          </w:tcPr>
          <w:p w14:paraId="412E9668" w14:textId="77777777" w:rsidR="00346EEE" w:rsidRDefault="008F2C91" w:rsidP="00046830">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A.14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34CF5CA" w14:textId="77777777" w:rsidR="00346EEE" w:rsidRDefault="008F2C91"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 </w:t>
            </w:r>
          </w:p>
        </w:tc>
      </w:tr>
      <w:tr w:rsidR="00EE3AC2" w14:paraId="7038081C" w14:textId="77777777" w:rsidTr="005A426A">
        <w:trPr>
          <w:cantSplit/>
          <w:jc w:val="center"/>
        </w:trPr>
        <w:tc>
          <w:tcPr>
            <w:tcW w:w="1178" w:type="dxa"/>
            <w:tcBorders>
              <w:top w:val="nil"/>
              <w:left w:val="single" w:sz="12" w:space="0" w:color="auto"/>
              <w:bottom w:val="single" w:sz="4" w:space="0" w:color="auto"/>
              <w:right w:val="double" w:sz="6" w:space="0" w:color="auto"/>
            </w:tcBorders>
          </w:tcPr>
          <w:p w14:paraId="414597CC" w14:textId="6602EDF5" w:rsidR="00EE3AC2" w:rsidRPr="00BC7559" w:rsidRDefault="00EE3AC2" w:rsidP="00EE3AC2">
            <w:pPr>
              <w:tabs>
                <w:tab w:val="left" w:pos="720"/>
              </w:tabs>
              <w:overflowPunct/>
              <w:autoSpaceDE/>
              <w:adjustRightInd/>
              <w:spacing w:before="40" w:after="40"/>
              <w:rPr>
                <w:rFonts w:asciiTheme="majorBidi" w:hAnsiTheme="majorBidi" w:cstheme="majorBidi"/>
                <w:sz w:val="16"/>
                <w:szCs w:val="16"/>
                <w:lang w:val="en-US"/>
              </w:rPr>
            </w:pPr>
            <w:r>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tcPr>
          <w:p w14:paraId="25DD3DCF" w14:textId="7068605F" w:rsidR="00EE3AC2" w:rsidRDefault="00EE3AC2" w:rsidP="00EE3AC2">
            <w:pPr>
              <w:tabs>
                <w:tab w:val="left" w:pos="720"/>
              </w:tabs>
              <w:overflowPunct/>
              <w:autoSpaceDE/>
              <w:adjustRightInd/>
              <w:spacing w:before="40" w:after="40"/>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3398F9BA" w14:textId="70B41F9F"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0EB13202" w14:textId="048ABDA4"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ED83D9C" w14:textId="02B1EE38"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08C05D12" w14:textId="1D2E3F8C"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56BF3562" w14:textId="06DF4C31"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006FD323" w14:textId="5F19E458"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5D0393B8" w14:textId="36D591E8"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D46E7EA" w14:textId="720CDE48"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543BDACB" w14:textId="25E12C05"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tcPr>
          <w:p w14:paraId="17456F0C" w14:textId="3FF503A8" w:rsidR="00EE3AC2" w:rsidRDefault="00EE3AC2" w:rsidP="00EE3AC2">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5DC1D5E8" w14:textId="739E4F82"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r>
      <w:tr w:rsidR="000B04C2" w14:paraId="21CBC345"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0055C1A9" w14:textId="77777777" w:rsidR="00346EEE" w:rsidRDefault="008F2C91" w:rsidP="00046830">
            <w:pPr>
              <w:tabs>
                <w:tab w:val="left" w:pos="720"/>
              </w:tabs>
              <w:overflowPunct/>
              <w:autoSpaceDE/>
              <w:adjustRightInd/>
              <w:spacing w:before="40" w:after="40"/>
              <w:rPr>
                <w:rFonts w:asciiTheme="majorBidi" w:hAnsiTheme="majorBidi" w:cstheme="majorBidi"/>
                <w:sz w:val="16"/>
                <w:szCs w:val="16"/>
                <w:lang w:val="en-US"/>
              </w:rPr>
            </w:pPr>
            <w:r>
              <w:rPr>
                <w:rFonts w:asciiTheme="majorBidi" w:hAnsiTheme="majorBidi" w:cstheme="majorBidi"/>
                <w:sz w:val="18"/>
                <w:szCs w:val="18"/>
                <w:lang w:val="en-US" w:eastAsia="zh-CN"/>
              </w:rPr>
              <w:t>A.14.b.6</w:t>
            </w:r>
          </w:p>
        </w:tc>
        <w:tc>
          <w:tcPr>
            <w:tcW w:w="8012" w:type="dxa"/>
            <w:tcBorders>
              <w:top w:val="nil"/>
              <w:left w:val="nil"/>
              <w:bottom w:val="single" w:sz="4" w:space="0" w:color="auto"/>
              <w:right w:val="double" w:sz="4" w:space="0" w:color="auto"/>
            </w:tcBorders>
            <w:hideMark/>
          </w:tcPr>
          <w:p w14:paraId="74F323B8" w14:textId="4E72F4AA" w:rsidR="00346EEE" w:rsidRDefault="008F2C91" w:rsidP="00046830">
            <w:pPr>
              <w:spacing w:before="40" w:after="40"/>
              <w:ind w:left="170"/>
              <w:rPr>
                <w:rFonts w:asciiTheme="majorBidi" w:hAnsiTheme="majorBidi" w:cstheme="majorBidi"/>
                <w:sz w:val="16"/>
                <w:szCs w:val="16"/>
                <w:lang w:val="en-US"/>
              </w:rPr>
            </w:pPr>
            <w:r>
              <w:rPr>
                <w:rFonts w:asciiTheme="majorBidi" w:hAnsiTheme="majorBidi"/>
                <w:sz w:val="18"/>
                <w:szCs w:val="18"/>
                <w:lang w:val="en-US"/>
              </w:rPr>
              <w:t>the mask pattern defined in terms of the power in the reference bandwidth as a function of latitude and the off-axis angle between the non-geostationary earth station boresight line and the line from the non-geostationary earth station to a point on the GSO arc</w:t>
            </w:r>
            <w:ins w:id="9" w:author="PTB" w:date="2022-12-08T11:43:00Z">
              <w:r w:rsidR="00EE3AC2">
                <w:rPr>
                  <w:rFonts w:asciiTheme="majorBidi" w:hAnsiTheme="majorBidi"/>
                  <w:sz w:val="18"/>
                  <w:szCs w:val="18"/>
                  <w:lang w:val="en-US"/>
                </w:rPr>
                <w:t xml:space="preserve"> </w:t>
              </w:r>
              <w:r w:rsidR="00EE3AC2" w:rsidRPr="00B15E4B">
                <w:rPr>
                  <w:rFonts w:asciiTheme="majorBidi" w:hAnsiTheme="majorBidi"/>
                  <w:sz w:val="18"/>
                  <w:szCs w:val="18"/>
                </w:rPr>
                <w:t>or as a function of latitude, the non-geostationary earth station pointing angles (azimuth, elevation) and the difference in longitude between the non-geostationary earth station and a point on the geostationary arc</w:t>
              </w:r>
            </w:ins>
          </w:p>
        </w:tc>
        <w:tc>
          <w:tcPr>
            <w:tcW w:w="799" w:type="dxa"/>
            <w:tcBorders>
              <w:top w:val="nil"/>
              <w:left w:val="double" w:sz="4" w:space="0" w:color="auto"/>
              <w:bottom w:val="single" w:sz="4" w:space="0" w:color="auto"/>
              <w:right w:val="single" w:sz="4" w:space="0" w:color="auto"/>
            </w:tcBorders>
            <w:vAlign w:val="center"/>
          </w:tcPr>
          <w:p w14:paraId="2EAE33F2"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C0B9491"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134F6DB9"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9310D2C"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19D34F51" w14:textId="77777777" w:rsidR="00346EEE" w:rsidRDefault="008F2C91" w:rsidP="00046830">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X</w:t>
            </w:r>
          </w:p>
        </w:tc>
        <w:tc>
          <w:tcPr>
            <w:tcW w:w="799" w:type="dxa"/>
            <w:tcBorders>
              <w:top w:val="nil"/>
              <w:left w:val="nil"/>
              <w:bottom w:val="single" w:sz="4" w:space="0" w:color="auto"/>
              <w:right w:val="single" w:sz="4" w:space="0" w:color="auto"/>
            </w:tcBorders>
            <w:vAlign w:val="center"/>
          </w:tcPr>
          <w:p w14:paraId="5A969357"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D9F644B"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6D77C78"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53CEDEA9" w14:textId="77777777" w:rsidR="00346EEE" w:rsidRDefault="00346EEE" w:rsidP="00046830">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4240D5C8" w14:textId="77777777" w:rsidR="00346EEE" w:rsidRDefault="008F2C91" w:rsidP="00046830">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A.14.b.6</w:t>
            </w:r>
          </w:p>
        </w:tc>
        <w:tc>
          <w:tcPr>
            <w:tcW w:w="608" w:type="dxa"/>
            <w:tcBorders>
              <w:top w:val="nil"/>
              <w:left w:val="nil"/>
              <w:bottom w:val="single" w:sz="4" w:space="0" w:color="auto"/>
              <w:right w:val="single" w:sz="12" w:space="0" w:color="auto"/>
            </w:tcBorders>
            <w:vAlign w:val="center"/>
          </w:tcPr>
          <w:p w14:paraId="4C563212" w14:textId="77777777" w:rsidR="00346EEE" w:rsidRDefault="00346EEE" w:rsidP="00046830">
            <w:pPr>
              <w:spacing w:before="40" w:after="40"/>
              <w:jc w:val="center"/>
              <w:rPr>
                <w:rFonts w:asciiTheme="majorBidi" w:hAnsiTheme="majorBidi" w:cstheme="majorBidi"/>
                <w:b/>
                <w:bCs/>
                <w:sz w:val="18"/>
                <w:szCs w:val="18"/>
                <w:lang w:val="en-US"/>
              </w:rPr>
            </w:pPr>
          </w:p>
        </w:tc>
      </w:tr>
      <w:tr w:rsidR="00EE3AC2" w14:paraId="7AA9CE2E"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210EE2AB" w14:textId="3D9769F6" w:rsidR="00EE3AC2" w:rsidRDefault="00EE3AC2" w:rsidP="00EE3AC2">
            <w:pPr>
              <w:tabs>
                <w:tab w:val="left" w:pos="720"/>
              </w:tabs>
              <w:overflowPunct/>
              <w:autoSpaceDE/>
              <w:adjustRightInd/>
              <w:spacing w:before="40" w:after="40"/>
              <w:rPr>
                <w:rFonts w:asciiTheme="majorBidi" w:hAnsiTheme="majorBidi" w:cstheme="majorBidi"/>
                <w:sz w:val="16"/>
                <w:szCs w:val="16"/>
                <w:lang w:val="en-US"/>
              </w:rPr>
            </w:pPr>
            <w:r>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hideMark/>
          </w:tcPr>
          <w:p w14:paraId="531A813A" w14:textId="587291E6" w:rsidR="00EE3AC2" w:rsidRDefault="00EE3AC2" w:rsidP="00EE3AC2">
            <w:pPr>
              <w:spacing w:before="40" w:after="40"/>
              <w:ind w:left="170"/>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3ADC765F" w14:textId="3E541014"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6B5EE5B" w14:textId="39F99BD8"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7C85FCB6" w14:textId="37DC795F" w:rsidR="00EE3AC2" w:rsidRDefault="00EE3AC2" w:rsidP="00EE3AC2">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B3CC249" w14:textId="20290B6E"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hideMark/>
          </w:tcPr>
          <w:p w14:paraId="24F64137" w14:textId="0BDC526F"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6309487" w14:textId="1E531490"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0BEC5B3" w14:textId="7448A08A"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1B348E2" w14:textId="2143D23C"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25FFCC50" w14:textId="41E50444"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hideMark/>
          </w:tcPr>
          <w:p w14:paraId="614DD41B" w14:textId="285C27B7" w:rsidR="00EE3AC2" w:rsidRDefault="00EE3AC2" w:rsidP="00EE3AC2">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01CEEEBF" w14:textId="726C6C4C" w:rsidR="00EE3AC2" w:rsidRDefault="00EE3AC2" w:rsidP="00EE3AC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r>
      <w:tr w:rsidR="000B04C2" w14:paraId="786220FD"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2C4B9D74" w14:textId="77777777" w:rsidR="00346EEE" w:rsidRDefault="008F2C91" w:rsidP="00046830">
            <w:pPr>
              <w:tabs>
                <w:tab w:val="left" w:pos="720"/>
              </w:tabs>
              <w:overflowPunct/>
              <w:autoSpaceDE/>
              <w:adjustRightInd/>
              <w:spacing w:before="40" w:after="40"/>
              <w:rPr>
                <w:rFonts w:asciiTheme="majorBidi" w:hAnsiTheme="majorBidi"/>
                <w:sz w:val="18"/>
                <w:szCs w:val="18"/>
                <w:lang w:val="en-US" w:eastAsia="zh-CN"/>
              </w:rPr>
            </w:pPr>
            <w:r>
              <w:rPr>
                <w:rFonts w:asciiTheme="majorBidi" w:hAnsiTheme="majorBidi" w:cstheme="majorBidi"/>
                <w:sz w:val="18"/>
                <w:szCs w:val="18"/>
                <w:lang w:val="en-US" w:eastAsia="zh-CN"/>
              </w:rPr>
              <w:t>A.14.c.4</w:t>
            </w:r>
          </w:p>
        </w:tc>
        <w:tc>
          <w:tcPr>
            <w:tcW w:w="8012" w:type="dxa"/>
            <w:tcBorders>
              <w:top w:val="nil"/>
              <w:left w:val="nil"/>
              <w:bottom w:val="single" w:sz="4" w:space="0" w:color="auto"/>
              <w:right w:val="double" w:sz="4" w:space="0" w:color="auto"/>
            </w:tcBorders>
            <w:hideMark/>
          </w:tcPr>
          <w:p w14:paraId="6BE4352B" w14:textId="32C2572B" w:rsidR="00346EEE" w:rsidRDefault="008F2C91" w:rsidP="00046830">
            <w:pPr>
              <w:spacing w:before="40" w:after="40"/>
              <w:ind w:left="170"/>
              <w:rPr>
                <w:rFonts w:asciiTheme="majorBidi" w:hAnsiTheme="majorBidi"/>
                <w:sz w:val="18"/>
                <w:szCs w:val="18"/>
                <w:lang w:val="en-US"/>
              </w:rPr>
            </w:pPr>
            <w:r>
              <w:rPr>
                <w:rFonts w:asciiTheme="majorBidi" w:hAnsiTheme="majorBidi"/>
                <w:sz w:val="18"/>
                <w:szCs w:val="18"/>
                <w:lang w:val="en-US"/>
              </w:rPr>
              <w:t xml:space="preserve">the type of mask, among one of the following types: </w:t>
            </w:r>
            <w:r>
              <w:rPr>
                <w:sz w:val="18"/>
                <w:szCs w:val="18"/>
                <w:lang w:val="en-US"/>
              </w:rPr>
              <w:t>(Earth-based exclusion zone angle, difference in longitude, latitude)</w:t>
            </w:r>
            <w:del w:id="10" w:author="PTB" w:date="2022-12-08T11:44:00Z">
              <w:r w:rsidDel="00EE3AC2">
                <w:rPr>
                  <w:sz w:val="18"/>
                  <w:szCs w:val="18"/>
                  <w:lang w:val="en-US"/>
                </w:rPr>
                <w:delText>, (satellite-based exclusion zone angle, difference in longitude, latitude)</w:delText>
              </w:r>
            </w:del>
            <w:r>
              <w:rPr>
                <w:sz w:val="18"/>
                <w:szCs w:val="18"/>
                <w:lang w:val="en-US"/>
              </w:rPr>
              <w:t xml:space="preserve"> or (satellite azimuth, satellite elevation, latitude)</w:t>
            </w:r>
          </w:p>
        </w:tc>
        <w:tc>
          <w:tcPr>
            <w:tcW w:w="799" w:type="dxa"/>
            <w:tcBorders>
              <w:top w:val="nil"/>
              <w:left w:val="double" w:sz="4" w:space="0" w:color="auto"/>
              <w:bottom w:val="single" w:sz="4" w:space="0" w:color="auto"/>
              <w:right w:val="single" w:sz="4" w:space="0" w:color="auto"/>
            </w:tcBorders>
            <w:vAlign w:val="center"/>
          </w:tcPr>
          <w:p w14:paraId="2CD8A9A5"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0EF0FA48"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DBE5FBE" w14:textId="77777777" w:rsidR="00346EEE" w:rsidRDefault="00346EEE" w:rsidP="00046830">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1B6BCFB9"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120C9B91" w14:textId="77777777" w:rsidR="00346EEE" w:rsidRDefault="008F2C91" w:rsidP="00046830">
            <w:pPr>
              <w:spacing w:before="40" w:after="40"/>
              <w:jc w:val="center"/>
              <w:rPr>
                <w:rFonts w:asciiTheme="majorBidi" w:hAnsiTheme="majorBidi"/>
                <w:b/>
                <w:bCs/>
                <w:sz w:val="18"/>
                <w:szCs w:val="18"/>
                <w:lang w:val="en-US"/>
              </w:rPr>
            </w:pPr>
            <w:r>
              <w:rPr>
                <w:rFonts w:asciiTheme="majorBidi" w:hAnsiTheme="majorBidi" w:cstheme="majorBidi"/>
                <w:b/>
                <w:bCs/>
                <w:sz w:val="18"/>
                <w:szCs w:val="18"/>
                <w:lang w:val="en-US"/>
              </w:rPr>
              <w:t>X</w:t>
            </w:r>
          </w:p>
        </w:tc>
        <w:tc>
          <w:tcPr>
            <w:tcW w:w="799" w:type="dxa"/>
            <w:tcBorders>
              <w:top w:val="nil"/>
              <w:left w:val="nil"/>
              <w:bottom w:val="single" w:sz="4" w:space="0" w:color="auto"/>
              <w:right w:val="single" w:sz="4" w:space="0" w:color="auto"/>
            </w:tcBorders>
            <w:vAlign w:val="center"/>
          </w:tcPr>
          <w:p w14:paraId="08B8B55D"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112604A"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904D6DE" w14:textId="77777777" w:rsidR="00346EEE" w:rsidRDefault="00346EEE" w:rsidP="00046830">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39B3D046" w14:textId="77777777" w:rsidR="00346EEE" w:rsidRDefault="00346EEE" w:rsidP="00046830">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4249EE2A" w14:textId="77777777" w:rsidR="00346EEE" w:rsidRDefault="008F2C91" w:rsidP="00046830">
            <w:pPr>
              <w:tabs>
                <w:tab w:val="left" w:pos="720"/>
              </w:tabs>
              <w:overflowPunct/>
              <w:autoSpaceDE/>
              <w:adjustRightInd/>
              <w:spacing w:before="40" w:after="40"/>
              <w:rPr>
                <w:rFonts w:asciiTheme="majorBidi" w:hAnsiTheme="majorBidi"/>
                <w:sz w:val="18"/>
                <w:szCs w:val="18"/>
                <w:lang w:val="en-US" w:eastAsia="zh-CN"/>
              </w:rPr>
            </w:pPr>
            <w:r>
              <w:rPr>
                <w:rFonts w:asciiTheme="majorBidi" w:hAnsiTheme="majorBidi" w:cstheme="majorBidi"/>
                <w:sz w:val="18"/>
                <w:szCs w:val="18"/>
                <w:lang w:val="en-US" w:eastAsia="zh-CN"/>
              </w:rPr>
              <w:t>A.14.c.4</w:t>
            </w:r>
          </w:p>
        </w:tc>
        <w:tc>
          <w:tcPr>
            <w:tcW w:w="608" w:type="dxa"/>
            <w:tcBorders>
              <w:top w:val="nil"/>
              <w:left w:val="nil"/>
              <w:bottom w:val="single" w:sz="4" w:space="0" w:color="auto"/>
              <w:right w:val="single" w:sz="12" w:space="0" w:color="auto"/>
            </w:tcBorders>
            <w:vAlign w:val="center"/>
          </w:tcPr>
          <w:p w14:paraId="294287D8" w14:textId="77777777" w:rsidR="00346EEE" w:rsidRDefault="00346EEE" w:rsidP="00046830">
            <w:pPr>
              <w:spacing w:before="40" w:after="40"/>
              <w:jc w:val="center"/>
              <w:rPr>
                <w:rFonts w:asciiTheme="majorBidi" w:hAnsiTheme="majorBidi" w:cstheme="majorBidi"/>
                <w:b/>
                <w:bCs/>
                <w:sz w:val="18"/>
                <w:szCs w:val="18"/>
                <w:lang w:val="en-US"/>
              </w:rPr>
            </w:pPr>
          </w:p>
        </w:tc>
      </w:tr>
      <w:tr w:rsidR="008F2C91" w14:paraId="22F6D350"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67987A9A" w14:textId="20CE4044" w:rsidR="008F2C91" w:rsidRDefault="008F2C91" w:rsidP="008F2C91">
            <w:pPr>
              <w:tabs>
                <w:tab w:val="left" w:pos="720"/>
              </w:tabs>
              <w:overflowPunct/>
              <w:autoSpaceDE/>
              <w:adjustRightInd/>
              <w:spacing w:before="40" w:after="40"/>
              <w:rPr>
                <w:rFonts w:asciiTheme="majorBidi" w:hAnsiTheme="majorBidi"/>
                <w:sz w:val="18"/>
                <w:szCs w:val="18"/>
                <w:lang w:val="en-US" w:eastAsia="zh-CN"/>
              </w:rPr>
            </w:pPr>
            <w:r>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hideMark/>
          </w:tcPr>
          <w:p w14:paraId="5FA446FA" w14:textId="200243A9" w:rsidR="008F2C91" w:rsidRDefault="008F2C91" w:rsidP="008F2C91">
            <w:pPr>
              <w:spacing w:before="40" w:after="40"/>
              <w:ind w:left="170"/>
              <w:rPr>
                <w:rFonts w:asciiTheme="majorBidi" w:hAnsiTheme="majorBidi"/>
                <w:sz w:val="18"/>
                <w:szCs w:val="18"/>
                <w:lang w:val="en-US"/>
              </w:rPr>
            </w:pPr>
            <w:r>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3C43C747" w14:textId="11EA6D4F" w:rsidR="008F2C91" w:rsidRDefault="008F2C91" w:rsidP="008F2C91">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0F40BC32" w14:textId="69702B0A" w:rsidR="008F2C91" w:rsidRDefault="008F2C91" w:rsidP="008F2C91">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418095FE" w14:textId="0F301972" w:rsidR="008F2C91" w:rsidRDefault="008F2C91" w:rsidP="008F2C91">
            <w:pPr>
              <w:spacing w:before="40" w:after="40"/>
              <w:jc w:val="center"/>
              <w:rPr>
                <w:rFonts w:asciiTheme="majorBidi" w:hAnsiTheme="majorBidi" w:cstheme="majorBidi"/>
                <w:sz w:val="16"/>
                <w:szCs w:val="16"/>
                <w:lang w:val="en-US"/>
              </w:rPr>
            </w:pPr>
            <w:r>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7D070437" w14:textId="434CD2BA"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hideMark/>
          </w:tcPr>
          <w:p w14:paraId="1139B51C" w14:textId="3F20772E" w:rsidR="008F2C91" w:rsidRDefault="008F2C91" w:rsidP="008F2C91">
            <w:pPr>
              <w:spacing w:before="40" w:after="40"/>
              <w:jc w:val="center"/>
              <w:rPr>
                <w:rFonts w:asciiTheme="majorBidi" w:hAnsi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DE5A1DA" w14:textId="5B8902D7"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D7F0841" w14:textId="323ED7DC"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2D6C7A5C" w14:textId="2FEBE006"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359EDF9C" w14:textId="06FE1C80"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hideMark/>
          </w:tcPr>
          <w:p w14:paraId="2AF52263" w14:textId="2ECCF0F1" w:rsidR="008F2C91" w:rsidRDefault="008F2C91" w:rsidP="008F2C91">
            <w:pPr>
              <w:tabs>
                <w:tab w:val="left" w:pos="720"/>
              </w:tabs>
              <w:overflowPunct/>
              <w:autoSpaceDE/>
              <w:adjustRightInd/>
              <w:spacing w:before="40" w:after="40"/>
              <w:rPr>
                <w:rFonts w:asciiTheme="majorBidi" w:hAnsiTheme="majorBidi"/>
                <w:sz w:val="18"/>
                <w:szCs w:val="18"/>
                <w:lang w:val="en-US" w:eastAsia="zh-CN"/>
              </w:rPr>
            </w:pPr>
            <w:r>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19350B15" w14:textId="07440A2C" w:rsidR="008F2C91" w:rsidRDefault="008F2C91" w:rsidP="008F2C91">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w:t>
            </w:r>
          </w:p>
        </w:tc>
      </w:tr>
      <w:tr w:rsidR="00EE3AC2" w:rsidRPr="00914DE1" w14:paraId="47D96839" w14:textId="77777777" w:rsidTr="005A426A">
        <w:trPr>
          <w:cantSplit/>
          <w:jc w:val="center"/>
        </w:trPr>
        <w:tc>
          <w:tcPr>
            <w:tcW w:w="1178" w:type="dxa"/>
            <w:tcBorders>
              <w:top w:val="nil"/>
              <w:left w:val="single" w:sz="12" w:space="0" w:color="auto"/>
              <w:bottom w:val="single" w:sz="4" w:space="0" w:color="auto"/>
              <w:right w:val="double" w:sz="6" w:space="0" w:color="auto"/>
            </w:tcBorders>
            <w:hideMark/>
          </w:tcPr>
          <w:p w14:paraId="72155DC1" w14:textId="4BF783AF"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sz w:val="18"/>
                <w:szCs w:val="18"/>
                <w:lang w:val="en-US" w:eastAsia="zh-CN"/>
              </w:rPr>
              <w:t>A.14.d</w:t>
            </w:r>
          </w:p>
        </w:tc>
        <w:tc>
          <w:tcPr>
            <w:tcW w:w="8012" w:type="dxa"/>
            <w:tcBorders>
              <w:top w:val="nil"/>
              <w:left w:val="nil"/>
              <w:bottom w:val="single" w:sz="4" w:space="0" w:color="auto"/>
              <w:right w:val="double" w:sz="4" w:space="0" w:color="auto"/>
            </w:tcBorders>
            <w:hideMark/>
          </w:tcPr>
          <w:p w14:paraId="60EBB02C" w14:textId="77777777" w:rsidR="00EE3AC2" w:rsidRPr="00914DE1" w:rsidRDefault="00EE3AC2" w:rsidP="00EE3AC2">
            <w:pPr>
              <w:overflowPunct/>
              <w:spacing w:before="40" w:after="40"/>
              <w:rPr>
                <w:rFonts w:asciiTheme="majorBidi" w:hAnsiTheme="majorBidi"/>
                <w:b/>
                <w:bCs/>
                <w:sz w:val="18"/>
                <w:szCs w:val="18"/>
                <w:lang w:val="en-US" w:eastAsia="zh-CN"/>
              </w:rPr>
            </w:pPr>
            <w:r w:rsidRPr="00914DE1">
              <w:rPr>
                <w:rFonts w:asciiTheme="majorBidi" w:hAnsiTheme="majorBidi"/>
                <w:b/>
                <w:bCs/>
                <w:sz w:val="18"/>
                <w:szCs w:val="18"/>
                <w:lang w:val="en-US" w:eastAsia="zh-CN"/>
              </w:rPr>
              <w:t>For each set of non-geostationary-satellite system operating parameters</w:t>
            </w:r>
          </w:p>
          <w:p w14:paraId="4CD27827" w14:textId="77777777" w:rsidR="00EE3AC2" w:rsidRPr="00914DE1" w:rsidRDefault="00EE3AC2" w:rsidP="00EE3AC2">
            <w:pPr>
              <w:spacing w:before="40" w:after="40"/>
              <w:ind w:left="170"/>
              <w:rPr>
                <w:rFonts w:asciiTheme="majorBidi" w:hAnsiTheme="majorBidi" w:cstheme="majorBidi"/>
                <w:sz w:val="18"/>
                <w:szCs w:val="18"/>
                <w:lang w:val="en-US"/>
              </w:rPr>
            </w:pPr>
            <w:r w:rsidRPr="00914DE1">
              <w:rPr>
                <w:rFonts w:asciiTheme="majorBidi" w:hAnsiTheme="majorBidi" w:cstheme="majorBidi"/>
                <w:sz w:val="18"/>
                <w:szCs w:val="18"/>
                <w:lang w:val="en-US"/>
              </w:rPr>
              <w:t>to be provided, if A.4.b.6</w:t>
            </w:r>
            <w:r w:rsidRPr="00914DE1">
              <w:rPr>
                <w:rFonts w:asciiTheme="majorBidi" w:hAnsiTheme="majorBidi" w:cstheme="majorBidi"/>
                <w:i/>
                <w:iCs/>
                <w:sz w:val="18"/>
                <w:szCs w:val="18"/>
                <w:lang w:val="en-US"/>
              </w:rPr>
              <w:t>bis</w:t>
            </w:r>
            <w:r w:rsidRPr="00914DE1">
              <w:rPr>
                <w:rFonts w:asciiTheme="majorBidi" w:hAnsiTheme="majorBidi" w:cstheme="majorBidi"/>
                <w:sz w:val="18"/>
                <w:szCs w:val="18"/>
                <w:lang w:val="en-US"/>
              </w:rPr>
              <w:t xml:space="preserve"> indicates the use of an extended set of operating parameters</w:t>
            </w:r>
          </w:p>
          <w:p w14:paraId="38BAB012" w14:textId="415846C9" w:rsidR="00EE3AC2" w:rsidRPr="00914DE1" w:rsidRDefault="00EE3AC2" w:rsidP="00EE3AC2">
            <w:pPr>
              <w:spacing w:before="40" w:after="40"/>
              <w:ind w:left="170"/>
              <w:rPr>
                <w:rFonts w:asciiTheme="majorBidi" w:hAnsiTheme="majorBidi"/>
                <w:sz w:val="18"/>
                <w:szCs w:val="18"/>
                <w:lang w:val="en-US" w:eastAsia="zh-CN"/>
              </w:rPr>
            </w:pPr>
            <w:r w:rsidRPr="00914DE1">
              <w:rPr>
                <w:i/>
                <w:iCs/>
                <w:sz w:val="18"/>
                <w:szCs w:val="18"/>
                <w:lang w:val="en-US"/>
              </w:rPr>
              <w:t>Note</w:t>
            </w:r>
            <w:r w:rsidRPr="00914DE1">
              <w:rPr>
                <w:sz w:val="18"/>
                <w:szCs w:val="18"/>
                <w:lang w:val="en-US"/>
              </w:rPr>
              <w:t xml:space="preserve"> – There could be different sets of parameters at different frequency bands, but only one set of operating parameters for any frequency band used by the non-geostationary-satellite system</w:t>
            </w:r>
          </w:p>
        </w:tc>
        <w:tc>
          <w:tcPr>
            <w:tcW w:w="799" w:type="dxa"/>
            <w:tcBorders>
              <w:top w:val="nil"/>
              <w:left w:val="double" w:sz="4" w:space="0" w:color="auto"/>
              <w:bottom w:val="single" w:sz="4" w:space="0" w:color="auto"/>
              <w:right w:val="single" w:sz="4" w:space="0" w:color="auto"/>
            </w:tcBorders>
            <w:vAlign w:val="center"/>
          </w:tcPr>
          <w:p w14:paraId="6D017F39"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tcPr>
          <w:p w14:paraId="6D7AA1FE"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tcPr>
          <w:p w14:paraId="14A589E2"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tcPr>
          <w:p w14:paraId="2DA75947"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hideMark/>
          </w:tcPr>
          <w:p w14:paraId="0818B8C9" w14:textId="72A065F5" w:rsidR="00EE3AC2" w:rsidRPr="00914DE1" w:rsidRDefault="00EE3AC2" w:rsidP="00EE3AC2">
            <w:pPr>
              <w:tabs>
                <w:tab w:val="left" w:pos="720"/>
              </w:tabs>
              <w:overflowPunct/>
              <w:autoSpaceDE/>
              <w:adjustRightInd/>
              <w:spacing w:before="40" w:after="40"/>
              <w:jc w:val="center"/>
              <w:rPr>
                <w:rFonts w:asciiTheme="majorBidi" w:hAnsiTheme="majorBidi"/>
                <w:b/>
                <w:bCs/>
                <w:sz w:val="18"/>
                <w:szCs w:val="18"/>
                <w:lang w:val="en-US" w:eastAsia="zh-CN"/>
              </w:rPr>
            </w:pPr>
          </w:p>
        </w:tc>
        <w:tc>
          <w:tcPr>
            <w:tcW w:w="799" w:type="dxa"/>
            <w:tcBorders>
              <w:top w:val="nil"/>
              <w:left w:val="nil"/>
              <w:bottom w:val="single" w:sz="4" w:space="0" w:color="auto"/>
              <w:right w:val="single" w:sz="4" w:space="0" w:color="auto"/>
            </w:tcBorders>
            <w:vAlign w:val="center"/>
          </w:tcPr>
          <w:p w14:paraId="3775AF24"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tcPr>
          <w:p w14:paraId="38CCD3CB"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single" w:sz="4" w:space="0" w:color="auto"/>
            </w:tcBorders>
            <w:vAlign w:val="center"/>
          </w:tcPr>
          <w:p w14:paraId="24E5D2D0"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799" w:type="dxa"/>
            <w:tcBorders>
              <w:top w:val="nil"/>
              <w:left w:val="nil"/>
              <w:bottom w:val="single" w:sz="4" w:space="0" w:color="auto"/>
              <w:right w:val="double" w:sz="6" w:space="0" w:color="auto"/>
            </w:tcBorders>
            <w:vAlign w:val="center"/>
          </w:tcPr>
          <w:p w14:paraId="1FD534A8"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c>
          <w:tcPr>
            <w:tcW w:w="1357" w:type="dxa"/>
            <w:tcBorders>
              <w:top w:val="nil"/>
              <w:left w:val="nil"/>
              <w:bottom w:val="single" w:sz="4" w:space="0" w:color="auto"/>
              <w:right w:val="double" w:sz="6" w:space="0" w:color="auto"/>
            </w:tcBorders>
            <w:hideMark/>
          </w:tcPr>
          <w:p w14:paraId="5151C242" w14:textId="208CC513"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sz w:val="18"/>
                <w:szCs w:val="18"/>
                <w:lang w:val="en-US" w:eastAsia="zh-CN"/>
              </w:rPr>
              <w:t>A.14.d</w:t>
            </w:r>
          </w:p>
        </w:tc>
        <w:tc>
          <w:tcPr>
            <w:tcW w:w="608" w:type="dxa"/>
            <w:tcBorders>
              <w:top w:val="nil"/>
              <w:left w:val="nil"/>
              <w:bottom w:val="single" w:sz="4" w:space="0" w:color="auto"/>
              <w:right w:val="single" w:sz="12" w:space="0" w:color="auto"/>
            </w:tcBorders>
            <w:vAlign w:val="center"/>
          </w:tcPr>
          <w:p w14:paraId="489644C7" w14:textId="77777777" w:rsidR="00EE3AC2" w:rsidRPr="00914DE1" w:rsidRDefault="00EE3AC2" w:rsidP="00EE3AC2">
            <w:pPr>
              <w:tabs>
                <w:tab w:val="left" w:pos="720"/>
              </w:tabs>
              <w:overflowPunct/>
              <w:autoSpaceDE/>
              <w:adjustRightInd/>
              <w:spacing w:before="40" w:after="40"/>
              <w:rPr>
                <w:rFonts w:asciiTheme="majorBidi" w:hAnsiTheme="majorBidi"/>
                <w:sz w:val="18"/>
                <w:szCs w:val="18"/>
                <w:lang w:val="en-US" w:eastAsia="zh-CN"/>
              </w:rPr>
            </w:pPr>
          </w:p>
        </w:tc>
      </w:tr>
      <w:tr w:rsidR="008F2C91" w:rsidRPr="00914DE1" w14:paraId="4DCA1044" w14:textId="77777777" w:rsidTr="00EE3AC2">
        <w:trPr>
          <w:cantSplit/>
          <w:jc w:val="center"/>
        </w:trPr>
        <w:tc>
          <w:tcPr>
            <w:tcW w:w="1178" w:type="dxa"/>
            <w:tcBorders>
              <w:top w:val="nil"/>
              <w:left w:val="single" w:sz="12" w:space="0" w:color="auto"/>
              <w:bottom w:val="single" w:sz="4" w:space="0" w:color="auto"/>
              <w:right w:val="double" w:sz="6" w:space="0" w:color="auto"/>
            </w:tcBorders>
          </w:tcPr>
          <w:p w14:paraId="7A803C0E" w14:textId="028FEF13" w:rsidR="008F2C91" w:rsidRPr="00914DE1" w:rsidRDefault="008F2C91" w:rsidP="008F2C91">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tcPr>
          <w:p w14:paraId="4F97342D" w14:textId="66D364C5" w:rsidR="008F2C91" w:rsidRPr="00914DE1" w:rsidRDefault="008F2C91" w:rsidP="008F2C91">
            <w:pPr>
              <w:spacing w:before="40" w:after="40"/>
              <w:ind w:left="170"/>
              <w:rPr>
                <w:rFonts w:asciiTheme="majorBidi" w:hAnsiTheme="majorBidi"/>
                <w:sz w:val="18"/>
                <w:szCs w:val="18"/>
                <w:lang w:val="en-US"/>
              </w:rPr>
            </w:pPr>
            <w:r w:rsidRPr="00914DE1">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76B99044" w14:textId="56CDD49A"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47E06C73" w14:textId="3161EC2A"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07AD596A" w14:textId="14ADE765"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204BDE9F" w14:textId="6E92C2E3"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9A84C8F" w14:textId="0F4B7D52" w:rsidR="008F2C91" w:rsidRPr="00914DE1" w:rsidRDefault="008F2C91" w:rsidP="008F2C91">
            <w:pPr>
              <w:spacing w:before="40" w:after="40"/>
              <w:jc w:val="center"/>
              <w:rPr>
                <w:rFonts w:asciiTheme="majorBidi" w:hAnsi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88DD8C6" w14:textId="5E137A32"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24C20111" w14:textId="2C43ADFA"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41AFBA8C" w14:textId="3B76132E"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0D9470BE" w14:textId="3BCAB0DD"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tcPr>
          <w:p w14:paraId="12B5E15F" w14:textId="69EFF05D" w:rsidR="008F2C91" w:rsidRPr="00914DE1" w:rsidRDefault="008F2C91" w:rsidP="008F2C91">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6693C3C3" w14:textId="34E51712"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r>
      <w:tr w:rsidR="00F3204C" w:rsidRPr="00914DE1" w14:paraId="5B06E9DC" w14:textId="77777777" w:rsidTr="008F2C91">
        <w:trPr>
          <w:cantSplit/>
          <w:jc w:val="center"/>
        </w:trPr>
        <w:tc>
          <w:tcPr>
            <w:tcW w:w="1178" w:type="dxa"/>
            <w:tcBorders>
              <w:top w:val="nil"/>
              <w:left w:val="single" w:sz="12" w:space="0" w:color="auto"/>
              <w:bottom w:val="single" w:sz="4" w:space="0" w:color="auto"/>
              <w:right w:val="double" w:sz="6" w:space="0" w:color="auto"/>
            </w:tcBorders>
          </w:tcPr>
          <w:p w14:paraId="5BDEE747" w14:textId="5F12F235"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11" w:author="PTB" w:date="2022-12-08T11:53:00Z">
              <w:r w:rsidRPr="00914DE1">
                <w:rPr>
                  <w:rFonts w:asciiTheme="majorBidi" w:hAnsiTheme="majorBidi" w:cstheme="majorBidi"/>
                  <w:sz w:val="18"/>
                  <w:szCs w:val="18"/>
                </w:rPr>
                <w:t>A.14.d.x1</w:t>
              </w:r>
            </w:ins>
          </w:p>
        </w:tc>
        <w:tc>
          <w:tcPr>
            <w:tcW w:w="8012" w:type="dxa"/>
            <w:tcBorders>
              <w:top w:val="nil"/>
              <w:left w:val="nil"/>
              <w:bottom w:val="single" w:sz="4" w:space="0" w:color="auto"/>
              <w:right w:val="double" w:sz="4" w:space="0" w:color="auto"/>
            </w:tcBorders>
          </w:tcPr>
          <w:p w14:paraId="115B8230" w14:textId="4ECC6900" w:rsidR="00F3204C" w:rsidRPr="00914DE1" w:rsidRDefault="00F3204C" w:rsidP="00F3204C">
            <w:pPr>
              <w:spacing w:before="40" w:after="40"/>
              <w:ind w:left="170"/>
              <w:rPr>
                <w:rFonts w:asciiTheme="majorBidi" w:hAnsiTheme="majorBidi"/>
                <w:sz w:val="18"/>
                <w:szCs w:val="18"/>
                <w:lang w:val="en-US"/>
              </w:rPr>
            </w:pPr>
            <w:ins w:id="12" w:author="PTB" w:date="2022-12-08T11:53:00Z">
              <w:r w:rsidRPr="00914DE1">
                <w:rPr>
                  <w:rFonts w:asciiTheme="majorBidi" w:hAnsiTheme="majorBidi"/>
                  <w:sz w:val="18"/>
                  <w:szCs w:val="18"/>
                </w:rPr>
                <w:t>the minimum angle in degrees at the surface of the Earth between the lines to any two active non-GSO satellites</w:t>
              </w:r>
            </w:ins>
            <w:ins w:id="13" w:author="PTB-7" w:date="2023-04-26T20:26:00Z">
              <w:r w:rsidRPr="00914DE1">
                <w:rPr>
                  <w:rFonts w:asciiTheme="majorBidi" w:hAnsiTheme="majorBidi"/>
                  <w:sz w:val="18"/>
                  <w:szCs w:val="18"/>
                </w:rPr>
                <w:t>. Assumed to be zero if not provided.</w:t>
              </w:r>
            </w:ins>
            <w:ins w:id="14" w:author="PTB" w:date="2023-08-03T19:01:00Z">
              <w:r w:rsidR="00DF0B13">
                <w:rPr>
                  <w:rFonts w:asciiTheme="majorBidi" w:hAnsiTheme="majorBidi"/>
                  <w:sz w:val="18"/>
                  <w:szCs w:val="18"/>
                </w:rPr>
                <w:t xml:space="preserve"> </w:t>
              </w:r>
              <w:r w:rsidR="00DF0B13" w:rsidRPr="00432416">
                <w:rPr>
                  <w:rFonts w:asciiTheme="majorBidi" w:hAnsiTheme="majorBidi"/>
                  <w:sz w:val="18"/>
                  <w:szCs w:val="18"/>
                </w:rPr>
                <w:t>Note: Can only be specified if the minimum track duration in A.14.d.8 is set to zero</w:t>
              </w:r>
            </w:ins>
          </w:p>
        </w:tc>
        <w:tc>
          <w:tcPr>
            <w:tcW w:w="799" w:type="dxa"/>
            <w:tcBorders>
              <w:top w:val="nil"/>
              <w:left w:val="double" w:sz="4" w:space="0" w:color="auto"/>
              <w:bottom w:val="single" w:sz="4" w:space="0" w:color="auto"/>
              <w:right w:val="single" w:sz="4" w:space="0" w:color="auto"/>
            </w:tcBorders>
          </w:tcPr>
          <w:p w14:paraId="7E9E146B"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11825ACA"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50E1AC0F"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7C928985"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1CB2BDDC" w14:textId="2D515956" w:rsidR="00F3204C" w:rsidRPr="008464F2" w:rsidRDefault="00F3204C" w:rsidP="00F3204C">
            <w:pPr>
              <w:spacing w:before="40" w:after="40"/>
              <w:jc w:val="center"/>
              <w:rPr>
                <w:rFonts w:asciiTheme="majorBidi" w:hAnsiTheme="majorBidi"/>
                <w:b/>
                <w:bCs/>
                <w:sz w:val="18"/>
                <w:szCs w:val="18"/>
                <w:lang w:val="en-US"/>
              </w:rPr>
            </w:pPr>
            <w:ins w:id="15" w:author="Author2" w:date="2022-09-18T14:34:00Z">
              <w:del w:id="16" w:author="UK" w:date="2023-03-29T09:40:00Z">
                <w:r w:rsidRPr="008464F2" w:rsidDel="004346F4">
                  <w:rPr>
                    <w:rFonts w:asciiTheme="majorBidi" w:hAnsiTheme="majorBidi" w:cstheme="majorBidi"/>
                    <w:b/>
                    <w:bCs/>
                    <w:sz w:val="18"/>
                    <w:szCs w:val="18"/>
                  </w:rPr>
                  <w:delText>+</w:delText>
                </w:r>
              </w:del>
            </w:ins>
            <w:ins w:id="17" w:author="UK" w:date="2023-03-29T09:40:00Z">
              <w:r w:rsidRPr="008464F2">
                <w:rPr>
                  <w:rFonts w:asciiTheme="majorBidi" w:hAnsiTheme="majorBidi" w:cstheme="majorBidi"/>
                  <w:b/>
                  <w:bCs/>
                  <w:sz w:val="18"/>
                  <w:szCs w:val="18"/>
                </w:rPr>
                <w:t xml:space="preserve"> O</w:t>
              </w:r>
            </w:ins>
          </w:p>
        </w:tc>
        <w:tc>
          <w:tcPr>
            <w:tcW w:w="799" w:type="dxa"/>
            <w:tcBorders>
              <w:top w:val="nil"/>
              <w:left w:val="nil"/>
              <w:bottom w:val="single" w:sz="4" w:space="0" w:color="auto"/>
              <w:right w:val="single" w:sz="4" w:space="0" w:color="auto"/>
            </w:tcBorders>
            <w:vAlign w:val="center"/>
          </w:tcPr>
          <w:p w14:paraId="102A7538"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7DFA615"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9F34B11"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3593CA68"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01C8BB98" w14:textId="1A4F406F"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18" w:author="PTB" w:date="2022-12-08T11:53:00Z">
              <w:r w:rsidRPr="00914DE1">
                <w:rPr>
                  <w:rFonts w:asciiTheme="majorBidi" w:hAnsiTheme="majorBidi" w:cstheme="majorBidi"/>
                  <w:sz w:val="18"/>
                  <w:szCs w:val="18"/>
                  <w:lang w:eastAsia="zh-CN"/>
                </w:rPr>
                <w:t>A.14.d.x1</w:t>
              </w:r>
            </w:ins>
          </w:p>
        </w:tc>
        <w:tc>
          <w:tcPr>
            <w:tcW w:w="608" w:type="dxa"/>
            <w:tcBorders>
              <w:top w:val="nil"/>
              <w:left w:val="nil"/>
              <w:bottom w:val="single" w:sz="4" w:space="0" w:color="auto"/>
              <w:right w:val="single" w:sz="12" w:space="0" w:color="auto"/>
            </w:tcBorders>
            <w:vAlign w:val="center"/>
          </w:tcPr>
          <w:p w14:paraId="0CD17875" w14:textId="77777777" w:rsidR="00F3204C" w:rsidRPr="00914DE1" w:rsidRDefault="00F3204C" w:rsidP="00F3204C">
            <w:pPr>
              <w:spacing w:before="40" w:after="40"/>
              <w:jc w:val="center"/>
              <w:rPr>
                <w:rFonts w:asciiTheme="majorBidi" w:hAnsiTheme="majorBidi" w:cstheme="majorBidi"/>
                <w:b/>
                <w:bCs/>
                <w:sz w:val="18"/>
                <w:szCs w:val="18"/>
                <w:lang w:val="en-US"/>
              </w:rPr>
            </w:pPr>
          </w:p>
        </w:tc>
      </w:tr>
      <w:tr w:rsidR="00F3204C" w:rsidRPr="00914DE1" w14:paraId="08FC1C0A" w14:textId="77777777" w:rsidTr="008F2C91">
        <w:trPr>
          <w:cantSplit/>
          <w:jc w:val="center"/>
        </w:trPr>
        <w:tc>
          <w:tcPr>
            <w:tcW w:w="1178" w:type="dxa"/>
            <w:tcBorders>
              <w:top w:val="nil"/>
              <w:left w:val="single" w:sz="12" w:space="0" w:color="auto"/>
              <w:bottom w:val="single" w:sz="4" w:space="0" w:color="auto"/>
              <w:right w:val="double" w:sz="6" w:space="0" w:color="auto"/>
            </w:tcBorders>
          </w:tcPr>
          <w:p w14:paraId="3B6A098D" w14:textId="6D67B1E5"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19" w:author="PTB" w:date="2022-12-08T11:53:00Z">
              <w:r w:rsidRPr="00914DE1">
                <w:rPr>
                  <w:rFonts w:asciiTheme="majorBidi" w:hAnsiTheme="majorBidi" w:cstheme="majorBidi"/>
                  <w:sz w:val="18"/>
                  <w:szCs w:val="18"/>
                </w:rPr>
                <w:t>A.14.d.x2</w:t>
              </w:r>
            </w:ins>
          </w:p>
        </w:tc>
        <w:tc>
          <w:tcPr>
            <w:tcW w:w="8012" w:type="dxa"/>
            <w:tcBorders>
              <w:top w:val="nil"/>
              <w:left w:val="nil"/>
              <w:bottom w:val="single" w:sz="4" w:space="0" w:color="auto"/>
              <w:right w:val="double" w:sz="4" w:space="0" w:color="auto"/>
            </w:tcBorders>
          </w:tcPr>
          <w:p w14:paraId="6DFD2815" w14:textId="10DE30EF" w:rsidR="00F3204C" w:rsidRPr="00914DE1" w:rsidRDefault="00F3204C" w:rsidP="00F3204C">
            <w:pPr>
              <w:spacing w:before="40" w:after="40"/>
              <w:ind w:left="170"/>
              <w:rPr>
                <w:rFonts w:asciiTheme="majorBidi" w:hAnsiTheme="majorBidi"/>
                <w:sz w:val="18"/>
                <w:szCs w:val="18"/>
                <w:lang w:val="en-US"/>
              </w:rPr>
            </w:pPr>
            <w:ins w:id="20" w:author="PTB" w:date="2022-12-08T11:53:00Z">
              <w:r w:rsidRPr="00914DE1">
                <w:rPr>
                  <w:rFonts w:asciiTheme="majorBidi" w:hAnsiTheme="majorBidi"/>
                  <w:sz w:val="18"/>
                  <w:szCs w:val="18"/>
                </w:rPr>
                <w:t xml:space="preserve">the minimum angle in degrees at the non-GSO satellite between the lines to any two active non-GSO </w:t>
              </w:r>
            </w:ins>
            <w:ins w:id="21" w:author="PTB" w:date="2023-08-03T19:10:00Z">
              <w:r w:rsidR="00DF0B13" w:rsidRPr="00914DE1">
                <w:rPr>
                  <w:rFonts w:asciiTheme="majorBidi" w:hAnsiTheme="majorBidi"/>
                  <w:sz w:val="18"/>
                  <w:szCs w:val="18"/>
                </w:rPr>
                <w:t>e</w:t>
              </w:r>
            </w:ins>
            <w:ins w:id="22" w:author="PTB" w:date="2022-12-08T11:53:00Z">
              <w:r w:rsidRPr="00914DE1">
                <w:rPr>
                  <w:rFonts w:asciiTheme="majorBidi" w:hAnsiTheme="majorBidi"/>
                  <w:sz w:val="18"/>
                  <w:szCs w:val="18"/>
                </w:rPr>
                <w:t>arth stations</w:t>
              </w:r>
            </w:ins>
            <w:ins w:id="23" w:author="PTB-7" w:date="2023-04-26T20:26:00Z">
              <w:r w:rsidRPr="00914DE1">
                <w:rPr>
                  <w:rFonts w:asciiTheme="majorBidi" w:hAnsiTheme="majorBidi"/>
                  <w:sz w:val="18"/>
                  <w:szCs w:val="18"/>
                </w:rPr>
                <w:t>. Assumed to be zero if not provided.</w:t>
              </w:r>
            </w:ins>
          </w:p>
        </w:tc>
        <w:tc>
          <w:tcPr>
            <w:tcW w:w="799" w:type="dxa"/>
            <w:tcBorders>
              <w:top w:val="nil"/>
              <w:left w:val="double" w:sz="4" w:space="0" w:color="auto"/>
              <w:bottom w:val="single" w:sz="4" w:space="0" w:color="auto"/>
              <w:right w:val="single" w:sz="4" w:space="0" w:color="auto"/>
            </w:tcBorders>
          </w:tcPr>
          <w:p w14:paraId="23F7A0DF"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6DE34C92"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43FD7AC5"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6E5BA99C"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D86C1E7" w14:textId="19F31810" w:rsidR="00F3204C" w:rsidRPr="008464F2" w:rsidRDefault="00F3204C" w:rsidP="00F3204C">
            <w:pPr>
              <w:spacing w:before="40" w:after="40"/>
              <w:jc w:val="center"/>
              <w:rPr>
                <w:rFonts w:asciiTheme="majorBidi" w:hAnsiTheme="majorBidi"/>
                <w:b/>
                <w:bCs/>
                <w:sz w:val="18"/>
                <w:szCs w:val="18"/>
                <w:lang w:val="en-US"/>
              </w:rPr>
            </w:pPr>
            <w:ins w:id="24" w:author="UK" w:date="2023-03-29T09:40:00Z">
              <w:r w:rsidRPr="008464F2">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45C99B0D"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24E1D49"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9C65202"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7845046B"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0AC77A14" w14:textId="4EFEAC83"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25" w:author="PTB" w:date="2022-12-08T11:53:00Z">
              <w:r w:rsidRPr="00914DE1">
                <w:rPr>
                  <w:rFonts w:asciiTheme="majorBidi" w:hAnsiTheme="majorBidi" w:cstheme="majorBidi"/>
                  <w:sz w:val="18"/>
                  <w:szCs w:val="18"/>
                  <w:lang w:eastAsia="zh-CN"/>
                </w:rPr>
                <w:t>A.14.d.x2</w:t>
              </w:r>
            </w:ins>
          </w:p>
        </w:tc>
        <w:tc>
          <w:tcPr>
            <w:tcW w:w="608" w:type="dxa"/>
            <w:tcBorders>
              <w:top w:val="nil"/>
              <w:left w:val="nil"/>
              <w:bottom w:val="single" w:sz="4" w:space="0" w:color="auto"/>
              <w:right w:val="single" w:sz="12" w:space="0" w:color="auto"/>
            </w:tcBorders>
            <w:vAlign w:val="center"/>
          </w:tcPr>
          <w:p w14:paraId="21A318D3" w14:textId="77777777" w:rsidR="00F3204C" w:rsidRPr="00914DE1" w:rsidRDefault="00F3204C" w:rsidP="00F3204C">
            <w:pPr>
              <w:spacing w:before="40" w:after="40"/>
              <w:jc w:val="center"/>
              <w:rPr>
                <w:rFonts w:asciiTheme="majorBidi" w:hAnsiTheme="majorBidi" w:cstheme="majorBidi"/>
                <w:b/>
                <w:bCs/>
                <w:sz w:val="18"/>
                <w:szCs w:val="18"/>
                <w:lang w:val="en-US"/>
              </w:rPr>
            </w:pPr>
          </w:p>
        </w:tc>
      </w:tr>
      <w:tr w:rsidR="00F3204C" w:rsidRPr="00914DE1" w14:paraId="652C3621" w14:textId="77777777" w:rsidTr="008F2C91">
        <w:trPr>
          <w:cantSplit/>
          <w:jc w:val="center"/>
        </w:trPr>
        <w:tc>
          <w:tcPr>
            <w:tcW w:w="1178" w:type="dxa"/>
            <w:tcBorders>
              <w:top w:val="nil"/>
              <w:left w:val="single" w:sz="12" w:space="0" w:color="auto"/>
              <w:bottom w:val="single" w:sz="4" w:space="0" w:color="auto"/>
              <w:right w:val="double" w:sz="6" w:space="0" w:color="auto"/>
            </w:tcBorders>
          </w:tcPr>
          <w:p w14:paraId="33468716" w14:textId="1B2CFB54"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26" w:author="PTB" w:date="2022-12-08T11:53:00Z">
              <w:r w:rsidRPr="00914DE1">
                <w:rPr>
                  <w:rFonts w:asciiTheme="majorBidi" w:hAnsiTheme="majorBidi" w:cstheme="majorBidi"/>
                  <w:sz w:val="18"/>
                  <w:szCs w:val="18"/>
                </w:rPr>
                <w:t>A.14.d.x3</w:t>
              </w:r>
            </w:ins>
          </w:p>
        </w:tc>
        <w:tc>
          <w:tcPr>
            <w:tcW w:w="8012" w:type="dxa"/>
            <w:tcBorders>
              <w:top w:val="nil"/>
              <w:left w:val="nil"/>
              <w:bottom w:val="single" w:sz="4" w:space="0" w:color="auto"/>
              <w:right w:val="double" w:sz="4" w:space="0" w:color="auto"/>
            </w:tcBorders>
          </w:tcPr>
          <w:p w14:paraId="33B9304F" w14:textId="506765BA" w:rsidR="00F3204C" w:rsidRPr="00914DE1" w:rsidRDefault="00F3204C" w:rsidP="00F3204C">
            <w:pPr>
              <w:spacing w:before="40" w:after="40"/>
              <w:ind w:left="170"/>
              <w:rPr>
                <w:rFonts w:asciiTheme="majorBidi" w:hAnsiTheme="majorBidi"/>
                <w:sz w:val="18"/>
                <w:szCs w:val="18"/>
                <w:lang w:val="en-US"/>
              </w:rPr>
            </w:pPr>
            <w:ins w:id="27" w:author="PTB" w:date="2022-12-08T11:53:00Z">
              <w:r w:rsidRPr="00914DE1">
                <w:rPr>
                  <w:rFonts w:asciiTheme="majorBidi" w:hAnsiTheme="majorBidi"/>
                  <w:sz w:val="18"/>
                  <w:szCs w:val="18"/>
                </w:rPr>
                <w:t>the maximum number of non-geostationary earth stations tracked co-frequency by a non-geostationary satellite</w:t>
              </w:r>
            </w:ins>
            <w:ins w:id="28" w:author="PTB-7" w:date="2023-04-26T20:28:00Z">
              <w:r w:rsidRPr="00914DE1">
                <w:rPr>
                  <w:rFonts w:asciiTheme="majorBidi" w:hAnsiTheme="majorBidi"/>
                  <w:sz w:val="18"/>
                  <w:szCs w:val="18"/>
                </w:rPr>
                <w:t>. If a value is not provided, it is assumed that the maximum number of earth stations tracked co-frequency by a non-geostationary satellite is equal to the number of earth stations created for the epfd↑ run</w:t>
              </w:r>
            </w:ins>
          </w:p>
        </w:tc>
        <w:tc>
          <w:tcPr>
            <w:tcW w:w="799" w:type="dxa"/>
            <w:tcBorders>
              <w:top w:val="nil"/>
              <w:left w:val="double" w:sz="4" w:space="0" w:color="auto"/>
              <w:bottom w:val="single" w:sz="4" w:space="0" w:color="auto"/>
              <w:right w:val="single" w:sz="4" w:space="0" w:color="auto"/>
            </w:tcBorders>
          </w:tcPr>
          <w:p w14:paraId="627F0DF4"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3F473FE1"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2B6A6658" w14:textId="77777777" w:rsidR="00F3204C" w:rsidRPr="00914DE1" w:rsidRDefault="00F3204C" w:rsidP="00F3204C">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tcPr>
          <w:p w14:paraId="2BE4FC03"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AA4C1DB" w14:textId="715AED76" w:rsidR="00F3204C" w:rsidRPr="008464F2" w:rsidRDefault="00F3204C" w:rsidP="00F3204C">
            <w:pPr>
              <w:spacing w:before="40" w:after="40"/>
              <w:jc w:val="center"/>
              <w:rPr>
                <w:rFonts w:asciiTheme="majorBidi" w:hAnsiTheme="majorBidi"/>
                <w:b/>
                <w:bCs/>
                <w:sz w:val="18"/>
                <w:szCs w:val="18"/>
                <w:lang w:val="en-US"/>
              </w:rPr>
            </w:pPr>
            <w:ins w:id="29" w:author="Author2" w:date="2022-09-18T14:34:00Z">
              <w:del w:id="30" w:author="UK" w:date="2023-03-29T09:50:00Z">
                <w:r w:rsidRPr="008464F2" w:rsidDel="00751417">
                  <w:rPr>
                    <w:rFonts w:asciiTheme="majorBidi" w:hAnsiTheme="majorBidi" w:cstheme="majorBidi"/>
                    <w:b/>
                    <w:bCs/>
                    <w:sz w:val="18"/>
                    <w:szCs w:val="18"/>
                  </w:rPr>
                  <w:delText>+</w:delText>
                </w:r>
              </w:del>
            </w:ins>
            <w:ins w:id="31" w:author="UK" w:date="2023-03-29T09:40:00Z">
              <w:r w:rsidRPr="008464F2">
                <w:rPr>
                  <w:rFonts w:asciiTheme="majorBidi" w:hAnsiTheme="majorBidi" w:cstheme="majorBidi"/>
                  <w:b/>
                  <w:bCs/>
                  <w:sz w:val="18"/>
                  <w:szCs w:val="18"/>
                </w:rPr>
                <w:t>O</w:t>
              </w:r>
            </w:ins>
          </w:p>
        </w:tc>
        <w:tc>
          <w:tcPr>
            <w:tcW w:w="799" w:type="dxa"/>
            <w:tcBorders>
              <w:top w:val="nil"/>
              <w:left w:val="nil"/>
              <w:bottom w:val="single" w:sz="4" w:space="0" w:color="auto"/>
              <w:right w:val="single" w:sz="4" w:space="0" w:color="auto"/>
            </w:tcBorders>
            <w:vAlign w:val="center"/>
          </w:tcPr>
          <w:p w14:paraId="6DAD9BF6"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8452F6B"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138E9DF"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0F70ED3A" w14:textId="77777777" w:rsidR="00F3204C" w:rsidRPr="00914DE1" w:rsidRDefault="00F3204C" w:rsidP="00F3204C">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tcPr>
          <w:p w14:paraId="7A497C0B" w14:textId="42864B4B" w:rsidR="00F3204C" w:rsidRPr="00914DE1" w:rsidRDefault="00F3204C" w:rsidP="00F3204C">
            <w:pPr>
              <w:tabs>
                <w:tab w:val="left" w:pos="720"/>
              </w:tabs>
              <w:overflowPunct/>
              <w:autoSpaceDE/>
              <w:adjustRightInd/>
              <w:spacing w:before="40" w:after="40"/>
              <w:rPr>
                <w:rFonts w:asciiTheme="majorBidi" w:hAnsiTheme="majorBidi"/>
                <w:sz w:val="18"/>
                <w:szCs w:val="18"/>
                <w:lang w:val="en-US" w:eastAsia="zh-CN"/>
              </w:rPr>
            </w:pPr>
            <w:ins w:id="32" w:author="PTB" w:date="2022-12-08T11:53:00Z">
              <w:r w:rsidRPr="00914DE1">
                <w:rPr>
                  <w:rFonts w:asciiTheme="majorBidi" w:hAnsiTheme="majorBidi" w:cstheme="majorBidi"/>
                  <w:sz w:val="18"/>
                  <w:szCs w:val="18"/>
                  <w:lang w:eastAsia="zh-CN"/>
                </w:rPr>
                <w:t>A.14.d.x3</w:t>
              </w:r>
            </w:ins>
          </w:p>
        </w:tc>
        <w:tc>
          <w:tcPr>
            <w:tcW w:w="608" w:type="dxa"/>
            <w:tcBorders>
              <w:top w:val="nil"/>
              <w:left w:val="nil"/>
              <w:bottom w:val="single" w:sz="4" w:space="0" w:color="auto"/>
              <w:right w:val="single" w:sz="12" w:space="0" w:color="auto"/>
            </w:tcBorders>
            <w:vAlign w:val="center"/>
          </w:tcPr>
          <w:p w14:paraId="7028B81D" w14:textId="77777777" w:rsidR="00F3204C" w:rsidRPr="00914DE1" w:rsidRDefault="00F3204C" w:rsidP="00F3204C">
            <w:pPr>
              <w:spacing w:before="40" w:after="40"/>
              <w:jc w:val="center"/>
              <w:rPr>
                <w:rFonts w:asciiTheme="majorBidi" w:hAnsiTheme="majorBidi" w:cstheme="majorBidi"/>
                <w:b/>
                <w:bCs/>
                <w:sz w:val="18"/>
                <w:szCs w:val="18"/>
                <w:lang w:val="en-US"/>
              </w:rPr>
            </w:pPr>
          </w:p>
        </w:tc>
      </w:tr>
      <w:tr w:rsidR="008F2C91" w14:paraId="11DDCDE1" w14:textId="77777777" w:rsidTr="00EE3AC2">
        <w:trPr>
          <w:cantSplit/>
          <w:jc w:val="center"/>
        </w:trPr>
        <w:tc>
          <w:tcPr>
            <w:tcW w:w="1178" w:type="dxa"/>
            <w:tcBorders>
              <w:top w:val="nil"/>
              <w:left w:val="single" w:sz="12" w:space="0" w:color="auto"/>
              <w:bottom w:val="single" w:sz="4" w:space="0" w:color="auto"/>
              <w:right w:val="double" w:sz="6" w:space="0" w:color="auto"/>
            </w:tcBorders>
          </w:tcPr>
          <w:p w14:paraId="6C258B18" w14:textId="54CD1747" w:rsidR="008F2C91" w:rsidRPr="00914DE1" w:rsidRDefault="008F2C91" w:rsidP="008F2C91">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cstheme="majorBidi"/>
                <w:sz w:val="16"/>
                <w:szCs w:val="16"/>
                <w:lang w:val="en-US"/>
              </w:rPr>
              <w:t>…</w:t>
            </w:r>
          </w:p>
        </w:tc>
        <w:tc>
          <w:tcPr>
            <w:tcW w:w="8012" w:type="dxa"/>
            <w:tcBorders>
              <w:top w:val="nil"/>
              <w:left w:val="nil"/>
              <w:bottom w:val="single" w:sz="4" w:space="0" w:color="auto"/>
              <w:right w:val="double" w:sz="4" w:space="0" w:color="auto"/>
            </w:tcBorders>
          </w:tcPr>
          <w:p w14:paraId="77560244" w14:textId="5B02CF31" w:rsidR="008F2C91" w:rsidRPr="00914DE1" w:rsidRDefault="008F2C91" w:rsidP="008F2C91">
            <w:pPr>
              <w:spacing w:before="40" w:after="40"/>
              <w:ind w:left="170"/>
              <w:rPr>
                <w:rFonts w:asciiTheme="majorBidi" w:hAnsiTheme="majorBidi"/>
                <w:sz w:val="18"/>
                <w:szCs w:val="18"/>
                <w:lang w:val="en-US"/>
              </w:rPr>
            </w:pPr>
            <w:r w:rsidRPr="00914DE1">
              <w:rPr>
                <w:rFonts w:asciiTheme="majorBidi" w:hAnsiTheme="majorBidi" w:cstheme="majorBidi"/>
                <w:sz w:val="16"/>
                <w:szCs w:val="16"/>
                <w:lang w:val="en-US"/>
              </w:rPr>
              <w:t>…</w:t>
            </w:r>
          </w:p>
        </w:tc>
        <w:tc>
          <w:tcPr>
            <w:tcW w:w="799" w:type="dxa"/>
            <w:tcBorders>
              <w:top w:val="nil"/>
              <w:left w:val="double" w:sz="4" w:space="0" w:color="auto"/>
              <w:bottom w:val="single" w:sz="4" w:space="0" w:color="auto"/>
              <w:right w:val="single" w:sz="4" w:space="0" w:color="auto"/>
            </w:tcBorders>
            <w:vAlign w:val="center"/>
          </w:tcPr>
          <w:p w14:paraId="39A1CFEF" w14:textId="15D360D2"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0FB2C697" w14:textId="69361FD8"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58793C43" w14:textId="5C708D37" w:rsidR="008F2C91" w:rsidRPr="00914DE1" w:rsidRDefault="008F2C91" w:rsidP="008F2C91">
            <w:pPr>
              <w:spacing w:before="40" w:after="40"/>
              <w:jc w:val="center"/>
              <w:rPr>
                <w:rFonts w:asciiTheme="majorBidi" w:hAnsiTheme="majorBidi" w:cstheme="majorBidi"/>
                <w:sz w:val="16"/>
                <w:szCs w:val="16"/>
                <w:lang w:val="en-US"/>
              </w:rPr>
            </w:pPr>
            <w:r w:rsidRPr="00914DE1">
              <w:rPr>
                <w:rFonts w:asciiTheme="majorBidi" w:hAnsiTheme="majorBidi" w:cstheme="majorBidi"/>
                <w:sz w:val="16"/>
                <w:szCs w:val="16"/>
                <w:lang w:val="en-US"/>
              </w:rPr>
              <w:t>…</w:t>
            </w:r>
          </w:p>
        </w:tc>
        <w:tc>
          <w:tcPr>
            <w:tcW w:w="799" w:type="dxa"/>
            <w:tcBorders>
              <w:top w:val="nil"/>
              <w:left w:val="nil"/>
              <w:bottom w:val="single" w:sz="4" w:space="0" w:color="auto"/>
              <w:right w:val="single" w:sz="4" w:space="0" w:color="auto"/>
            </w:tcBorders>
            <w:vAlign w:val="center"/>
          </w:tcPr>
          <w:p w14:paraId="3E09B307" w14:textId="64E65876"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525E179" w14:textId="73DC8CC4" w:rsidR="008F2C91" w:rsidRPr="00914DE1" w:rsidRDefault="008F2C91" w:rsidP="008F2C91">
            <w:pPr>
              <w:spacing w:before="40" w:after="40"/>
              <w:jc w:val="center"/>
              <w:rPr>
                <w:rFonts w:asciiTheme="majorBidi" w:hAnsi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69478ED6" w14:textId="6F113C9A"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793F8433" w14:textId="034ED476"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single" w:sz="4" w:space="0" w:color="auto"/>
            </w:tcBorders>
            <w:vAlign w:val="center"/>
          </w:tcPr>
          <w:p w14:paraId="14BF9E47" w14:textId="023977BB"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799" w:type="dxa"/>
            <w:tcBorders>
              <w:top w:val="nil"/>
              <w:left w:val="nil"/>
              <w:bottom w:val="single" w:sz="4" w:space="0" w:color="auto"/>
              <w:right w:val="double" w:sz="6" w:space="0" w:color="auto"/>
            </w:tcBorders>
            <w:vAlign w:val="center"/>
          </w:tcPr>
          <w:p w14:paraId="1627C61D" w14:textId="71B2F1A3" w:rsidR="008F2C91" w:rsidRPr="00914DE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c>
          <w:tcPr>
            <w:tcW w:w="1357" w:type="dxa"/>
            <w:tcBorders>
              <w:top w:val="nil"/>
              <w:left w:val="nil"/>
              <w:bottom w:val="single" w:sz="4" w:space="0" w:color="auto"/>
              <w:right w:val="double" w:sz="6" w:space="0" w:color="auto"/>
            </w:tcBorders>
          </w:tcPr>
          <w:p w14:paraId="0EE8027B" w14:textId="78ECED99" w:rsidR="008F2C91" w:rsidRPr="00914DE1" w:rsidRDefault="008F2C91" w:rsidP="008F2C91">
            <w:pPr>
              <w:tabs>
                <w:tab w:val="left" w:pos="720"/>
              </w:tabs>
              <w:overflowPunct/>
              <w:autoSpaceDE/>
              <w:adjustRightInd/>
              <w:spacing w:before="40" w:after="40"/>
              <w:rPr>
                <w:rFonts w:asciiTheme="majorBidi" w:hAnsiTheme="majorBidi"/>
                <w:sz w:val="18"/>
                <w:szCs w:val="18"/>
                <w:lang w:val="en-US" w:eastAsia="zh-CN"/>
              </w:rPr>
            </w:pPr>
            <w:r w:rsidRPr="00914DE1">
              <w:rPr>
                <w:rFonts w:asciiTheme="majorBidi" w:hAnsiTheme="majorBidi" w:cstheme="majorBidi"/>
                <w:sz w:val="18"/>
                <w:szCs w:val="18"/>
                <w:lang w:val="en-US" w:eastAsia="zh-CN"/>
              </w:rPr>
              <w:t>…</w:t>
            </w:r>
          </w:p>
        </w:tc>
        <w:tc>
          <w:tcPr>
            <w:tcW w:w="608" w:type="dxa"/>
            <w:tcBorders>
              <w:top w:val="nil"/>
              <w:left w:val="nil"/>
              <w:bottom w:val="single" w:sz="4" w:space="0" w:color="auto"/>
              <w:right w:val="single" w:sz="12" w:space="0" w:color="auto"/>
            </w:tcBorders>
            <w:vAlign w:val="center"/>
          </w:tcPr>
          <w:p w14:paraId="75B3E825" w14:textId="3463F4CD" w:rsidR="008F2C91" w:rsidRDefault="008F2C91" w:rsidP="008F2C91">
            <w:pPr>
              <w:spacing w:before="40" w:after="40"/>
              <w:jc w:val="center"/>
              <w:rPr>
                <w:rFonts w:asciiTheme="majorBidi" w:hAnsiTheme="majorBidi" w:cstheme="majorBidi"/>
                <w:b/>
                <w:bCs/>
                <w:sz w:val="18"/>
                <w:szCs w:val="18"/>
                <w:lang w:val="en-US"/>
              </w:rPr>
            </w:pPr>
            <w:r w:rsidRPr="00914DE1">
              <w:rPr>
                <w:rFonts w:asciiTheme="majorBidi" w:hAnsiTheme="majorBidi" w:cstheme="majorBidi"/>
                <w:b/>
                <w:bCs/>
                <w:sz w:val="18"/>
                <w:szCs w:val="18"/>
                <w:lang w:val="en-US"/>
              </w:rPr>
              <w:t>…</w:t>
            </w:r>
          </w:p>
        </w:tc>
      </w:tr>
      <w:bookmarkEnd w:id="1"/>
    </w:tbl>
    <w:p w14:paraId="071DDF2D" w14:textId="2DFC399A" w:rsidR="005962CA" w:rsidRDefault="005962CA">
      <w:pPr>
        <w:pStyle w:val="Reasons"/>
      </w:pPr>
    </w:p>
    <w:sectPr w:rsidR="005962CA">
      <w:headerReference w:type="default" r:id="rId20"/>
      <w:footerReference w:type="even" r:id="rId21"/>
      <w:footerReference w:type="default" r:id="rId22"/>
      <w:footerReference w:type="first" r:id="rId23"/>
      <w:pgSz w:w="23808" w:h="16840" w:orient="landscape" w:code="9"/>
      <w:pgMar w:top="1418"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E12E4" w14:textId="77777777" w:rsidR="0028550C" w:rsidRDefault="0028550C">
      <w:r>
        <w:separator/>
      </w:r>
    </w:p>
  </w:endnote>
  <w:endnote w:type="continuationSeparator" w:id="0">
    <w:p w14:paraId="477CBB10" w14:textId="77777777" w:rsidR="0028550C" w:rsidRDefault="0028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F3A82" w14:textId="77777777" w:rsidR="00E45D05" w:rsidRDefault="00E45D05">
    <w:pPr>
      <w:framePr w:wrap="around" w:vAnchor="text" w:hAnchor="margin" w:xAlign="right" w:y="1"/>
    </w:pPr>
    <w:r>
      <w:fldChar w:fldCharType="begin"/>
    </w:r>
    <w:r>
      <w:instrText xml:space="preserve">PAGE  </w:instrText>
    </w:r>
    <w:r>
      <w:fldChar w:fldCharType="end"/>
    </w:r>
  </w:p>
  <w:p w14:paraId="3F548783" w14:textId="2C3E183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A0505">
      <w:rPr>
        <w:noProof/>
      </w:rPr>
      <w:t>21.08.23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920E2"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915B"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9644" w14:textId="77777777" w:rsidR="00E45D05" w:rsidRDefault="00E45D05">
    <w:pPr>
      <w:framePr w:wrap="around" w:vAnchor="text" w:hAnchor="margin" w:xAlign="right" w:y="1"/>
    </w:pPr>
    <w:r>
      <w:fldChar w:fldCharType="begin"/>
    </w:r>
    <w:r>
      <w:instrText xml:space="preserve">PAGE  </w:instrText>
    </w:r>
    <w:r>
      <w:fldChar w:fldCharType="end"/>
    </w:r>
  </w:p>
  <w:p w14:paraId="0F8C6DB9" w14:textId="30DE505D"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0A0505">
      <w:rPr>
        <w:noProof/>
      </w:rPr>
      <w:t>21.08.23</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74C28"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28713"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92933" w14:textId="77777777" w:rsidR="0028550C" w:rsidRDefault="0028550C">
      <w:r>
        <w:rPr>
          <w:b/>
        </w:rPr>
        <w:t>_______________</w:t>
      </w:r>
    </w:p>
  </w:footnote>
  <w:footnote w:type="continuationSeparator" w:id="0">
    <w:p w14:paraId="6B4F67BA" w14:textId="77777777" w:rsidR="0028550C" w:rsidRDefault="00285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BC99" w14:textId="77777777" w:rsidR="004637DA" w:rsidRDefault="004637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CF784"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78906435" w14:textId="77777777" w:rsidR="00A066F1" w:rsidRPr="00A066F1" w:rsidRDefault="00187BD9" w:rsidP="00241FA2">
    <w:pPr>
      <w:pStyle w:val="En-tte"/>
    </w:pPr>
    <w:r>
      <w:t>CMR</w:t>
    </w:r>
    <w:r w:rsidR="006D70B0">
      <w:t>23</w:t>
    </w:r>
    <w:r w:rsidR="00A066F1">
      <w:t>/</w:t>
    </w:r>
    <w:r w:rsidR="00EB55C6">
      <w:t>4570(Add.22)(Add.5)</w:t>
    </w:r>
    <w:r>
      <w:t>-</w:t>
    </w:r>
    <w:r w:rsidR="004A26C4"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BC56" w14:textId="77777777" w:rsidR="004637DA" w:rsidRDefault="004637D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CEBC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EAE7382" w14:textId="77777777" w:rsidR="00A066F1" w:rsidRPr="00A066F1" w:rsidRDefault="00187BD9" w:rsidP="00241FA2">
    <w:pPr>
      <w:pStyle w:val="En-tte"/>
    </w:pPr>
    <w:r>
      <w:t>CMR</w:t>
    </w:r>
    <w:r w:rsidR="006D70B0">
      <w:t>23</w:t>
    </w:r>
    <w:r w:rsidR="00A066F1">
      <w:t>/</w:t>
    </w:r>
    <w:bookmarkStart w:id="33" w:name="OLE_LINK1"/>
    <w:bookmarkStart w:id="34" w:name="OLE_LINK2"/>
    <w:bookmarkStart w:id="35" w:name="OLE_LINK3"/>
    <w:r w:rsidR="00EB55C6">
      <w:t>4570(Add.22)(Add.5)</w:t>
    </w:r>
    <w:bookmarkEnd w:id="33"/>
    <w:bookmarkEnd w:id="34"/>
    <w:bookmarkEnd w:id="35"/>
    <w:r>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TB">
    <w15:presenceInfo w15:providerId="None" w15:userId="PTB"/>
  </w15:person>
  <w15:person w15:author="PTB-7">
    <w15:presenceInfo w15:providerId="None" w15:userId="PTB-7"/>
  </w15:person>
  <w15:person w15:author="Author2">
    <w15:presenceInfo w15:providerId="None" w15:userId="Author2"/>
  </w15:person>
  <w15:person w15:author="UK">
    <w15:presenceInfo w15:providerId="None" w15:userId="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2E6A"/>
    <w:rsid w:val="000355FD"/>
    <w:rsid w:val="00051E39"/>
    <w:rsid w:val="000705F2"/>
    <w:rsid w:val="00077239"/>
    <w:rsid w:val="0007795D"/>
    <w:rsid w:val="00086491"/>
    <w:rsid w:val="00091346"/>
    <w:rsid w:val="0009706C"/>
    <w:rsid w:val="000A0505"/>
    <w:rsid w:val="000D154B"/>
    <w:rsid w:val="000D2DAF"/>
    <w:rsid w:val="000E463E"/>
    <w:rsid w:val="000F73FF"/>
    <w:rsid w:val="00114CF7"/>
    <w:rsid w:val="00116C7A"/>
    <w:rsid w:val="00123B68"/>
    <w:rsid w:val="00126F2E"/>
    <w:rsid w:val="00146F6F"/>
    <w:rsid w:val="00187BD9"/>
    <w:rsid w:val="00190B55"/>
    <w:rsid w:val="001B5DED"/>
    <w:rsid w:val="001C3B5F"/>
    <w:rsid w:val="001D058F"/>
    <w:rsid w:val="001D5A26"/>
    <w:rsid w:val="002009EA"/>
    <w:rsid w:val="00202756"/>
    <w:rsid w:val="00202CA0"/>
    <w:rsid w:val="00216B6D"/>
    <w:rsid w:val="0022757F"/>
    <w:rsid w:val="00241FA2"/>
    <w:rsid w:val="00271316"/>
    <w:rsid w:val="0028550C"/>
    <w:rsid w:val="002B349C"/>
    <w:rsid w:val="002B789F"/>
    <w:rsid w:val="002D58BE"/>
    <w:rsid w:val="002F4747"/>
    <w:rsid w:val="00302605"/>
    <w:rsid w:val="00313552"/>
    <w:rsid w:val="00346EEE"/>
    <w:rsid w:val="00361B37"/>
    <w:rsid w:val="00377BD3"/>
    <w:rsid w:val="00384088"/>
    <w:rsid w:val="003852CE"/>
    <w:rsid w:val="0039169B"/>
    <w:rsid w:val="003A7F8C"/>
    <w:rsid w:val="003B2284"/>
    <w:rsid w:val="003B532E"/>
    <w:rsid w:val="003C3F78"/>
    <w:rsid w:val="003D0F8B"/>
    <w:rsid w:val="003E0DB6"/>
    <w:rsid w:val="0041348E"/>
    <w:rsid w:val="00420873"/>
    <w:rsid w:val="004637DA"/>
    <w:rsid w:val="00492075"/>
    <w:rsid w:val="004969AD"/>
    <w:rsid w:val="004A26C4"/>
    <w:rsid w:val="004B13CB"/>
    <w:rsid w:val="004D26EA"/>
    <w:rsid w:val="004D2BFB"/>
    <w:rsid w:val="004D5D5C"/>
    <w:rsid w:val="004F0151"/>
    <w:rsid w:val="004F3DC0"/>
    <w:rsid w:val="0050139F"/>
    <w:rsid w:val="00534FAA"/>
    <w:rsid w:val="0055140B"/>
    <w:rsid w:val="005861D7"/>
    <w:rsid w:val="005962CA"/>
    <w:rsid w:val="005964AB"/>
    <w:rsid w:val="005C099A"/>
    <w:rsid w:val="005C31A5"/>
    <w:rsid w:val="005E10C9"/>
    <w:rsid w:val="005E290B"/>
    <w:rsid w:val="005E61DD"/>
    <w:rsid w:val="005F04D8"/>
    <w:rsid w:val="005F542D"/>
    <w:rsid w:val="006023DF"/>
    <w:rsid w:val="00615426"/>
    <w:rsid w:val="00616219"/>
    <w:rsid w:val="00645B7D"/>
    <w:rsid w:val="00657DE0"/>
    <w:rsid w:val="00660D9E"/>
    <w:rsid w:val="006837F0"/>
    <w:rsid w:val="00685313"/>
    <w:rsid w:val="00692833"/>
    <w:rsid w:val="006A6E9B"/>
    <w:rsid w:val="006B7C2A"/>
    <w:rsid w:val="006C23DA"/>
    <w:rsid w:val="006D70B0"/>
    <w:rsid w:val="006E3D45"/>
    <w:rsid w:val="0070607A"/>
    <w:rsid w:val="007149F9"/>
    <w:rsid w:val="00733A30"/>
    <w:rsid w:val="00745AEE"/>
    <w:rsid w:val="00750F10"/>
    <w:rsid w:val="00773B30"/>
    <w:rsid w:val="007742CA"/>
    <w:rsid w:val="00790D70"/>
    <w:rsid w:val="007A6F1F"/>
    <w:rsid w:val="007D23CF"/>
    <w:rsid w:val="007D5320"/>
    <w:rsid w:val="00800972"/>
    <w:rsid w:val="00804475"/>
    <w:rsid w:val="00811633"/>
    <w:rsid w:val="00814037"/>
    <w:rsid w:val="00841216"/>
    <w:rsid w:val="00842AF0"/>
    <w:rsid w:val="008464F2"/>
    <w:rsid w:val="0086171E"/>
    <w:rsid w:val="00872FC8"/>
    <w:rsid w:val="008845D0"/>
    <w:rsid w:val="00884D60"/>
    <w:rsid w:val="00896E56"/>
    <w:rsid w:val="008B43F2"/>
    <w:rsid w:val="008B6CFF"/>
    <w:rsid w:val="008F2C91"/>
    <w:rsid w:val="00906331"/>
    <w:rsid w:val="00914DE1"/>
    <w:rsid w:val="009274B4"/>
    <w:rsid w:val="00934EA2"/>
    <w:rsid w:val="00944A5C"/>
    <w:rsid w:val="00952A66"/>
    <w:rsid w:val="009B1EA1"/>
    <w:rsid w:val="009B7C9A"/>
    <w:rsid w:val="009C56E5"/>
    <w:rsid w:val="009C7716"/>
    <w:rsid w:val="009E144B"/>
    <w:rsid w:val="009E5FC8"/>
    <w:rsid w:val="009E687A"/>
    <w:rsid w:val="009F236F"/>
    <w:rsid w:val="00A066F1"/>
    <w:rsid w:val="00A141AF"/>
    <w:rsid w:val="00A16D29"/>
    <w:rsid w:val="00A30305"/>
    <w:rsid w:val="00A31D2D"/>
    <w:rsid w:val="00A411AC"/>
    <w:rsid w:val="00A4600A"/>
    <w:rsid w:val="00A538A6"/>
    <w:rsid w:val="00A54C25"/>
    <w:rsid w:val="00A710E7"/>
    <w:rsid w:val="00A7372E"/>
    <w:rsid w:val="00A8284C"/>
    <w:rsid w:val="00A93B85"/>
    <w:rsid w:val="00AA0B18"/>
    <w:rsid w:val="00AA3C65"/>
    <w:rsid w:val="00AA666F"/>
    <w:rsid w:val="00AB288D"/>
    <w:rsid w:val="00AD7914"/>
    <w:rsid w:val="00AE514B"/>
    <w:rsid w:val="00B40888"/>
    <w:rsid w:val="00B44296"/>
    <w:rsid w:val="00B639E9"/>
    <w:rsid w:val="00B817CD"/>
    <w:rsid w:val="00B81A7D"/>
    <w:rsid w:val="00B877C7"/>
    <w:rsid w:val="00B94AD0"/>
    <w:rsid w:val="00BA6D12"/>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1684"/>
    <w:rsid w:val="00CF2B5B"/>
    <w:rsid w:val="00D02467"/>
    <w:rsid w:val="00D14CE0"/>
    <w:rsid w:val="00D268B3"/>
    <w:rsid w:val="00D52FD6"/>
    <w:rsid w:val="00D54009"/>
    <w:rsid w:val="00D5651D"/>
    <w:rsid w:val="00D57A34"/>
    <w:rsid w:val="00D74898"/>
    <w:rsid w:val="00D801ED"/>
    <w:rsid w:val="00D936BC"/>
    <w:rsid w:val="00D96530"/>
    <w:rsid w:val="00DA1CB1"/>
    <w:rsid w:val="00DA3ED7"/>
    <w:rsid w:val="00DD44AF"/>
    <w:rsid w:val="00DD4ED4"/>
    <w:rsid w:val="00DE2AC3"/>
    <w:rsid w:val="00DE5692"/>
    <w:rsid w:val="00DE6300"/>
    <w:rsid w:val="00DF0B13"/>
    <w:rsid w:val="00DF4BC6"/>
    <w:rsid w:val="00DF78E0"/>
    <w:rsid w:val="00E03C94"/>
    <w:rsid w:val="00E164E4"/>
    <w:rsid w:val="00E205BC"/>
    <w:rsid w:val="00E26226"/>
    <w:rsid w:val="00E45D05"/>
    <w:rsid w:val="00E55816"/>
    <w:rsid w:val="00E55AEF"/>
    <w:rsid w:val="00E976C1"/>
    <w:rsid w:val="00EA12E5"/>
    <w:rsid w:val="00EB55C6"/>
    <w:rsid w:val="00EE3AC2"/>
    <w:rsid w:val="00EF1932"/>
    <w:rsid w:val="00EF71B6"/>
    <w:rsid w:val="00F02766"/>
    <w:rsid w:val="00F05BD4"/>
    <w:rsid w:val="00F06473"/>
    <w:rsid w:val="00F3204C"/>
    <w:rsid w:val="00F45114"/>
    <w:rsid w:val="00F6155B"/>
    <w:rsid w:val="00F65C19"/>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9986F"/>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F9677B"/>
  </w:style>
  <w:style w:type="paragraph" w:styleId="Rvision">
    <w:name w:val="Revision"/>
    <w:hidden/>
    <w:uiPriority w:val="99"/>
    <w:semiHidden/>
    <w:rsid w:val="00EE3AC2"/>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R23-WRC23-C-4570!A22-A5!MSW-E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7DD3FD-D5D7-40D6-841D-4FA0F7AF4854}">
  <ds:schemaRefs>
    <ds:schemaRef ds:uri="http://schemas.openxmlformats.org/officeDocument/2006/bibliography"/>
  </ds:schemaRefs>
</ds:datastoreItem>
</file>

<file path=customXml/itemProps2.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3.xml><?xml version="1.0" encoding="utf-8"?>
<ds:datastoreItem xmlns:ds="http://schemas.openxmlformats.org/officeDocument/2006/customXml" ds:itemID="{208E07CE-3458-4E5E-BFEB-D9D339BA123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4b4a4d2-f55e-4cb1-9d3d-d9e45016299a}" enabled="1" method="Standard" siteId="{88281ca8-e525-4a8d-b965-480a7ac2b970}"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4507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R23-WRC23-C-4570!A22-A5!MSW-E</vt:lpstr>
    </vt:vector>
  </TitlesOfParts>
  <Manager>General Secretariat - Pool</Manager>
  <Company>International Telecommunication Union (ITU)</Company>
  <LinksUpToDate>false</LinksUpToDate>
  <CharactersWithSpaces>5310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R23-WRC23-C-4570!A22-A5!MSW-E</dc:title>
  <dc:subject>World Radiocommunication Conference - 2019</dc:subject>
  <dc:creator>manias</dc:creator>
  <cp:keywords>CPI_2022.05.12.01</cp:keywords>
  <dc:description>Uploaded on 2015.07.06</dc:description>
  <cp:lastModifiedBy>OFCOM</cp:lastModifiedBy>
  <cp:revision>2</cp:revision>
  <cp:lastPrinted>2017-02-10T08:23:00Z</cp:lastPrinted>
  <dcterms:created xsi:type="dcterms:W3CDTF">2023-09-26T07:25:00Z</dcterms:created>
  <dcterms:modified xsi:type="dcterms:W3CDTF">2023-09-26T07:25:00Z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